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44582" w14:textId="6A3A31B2" w:rsidR="00B90857" w:rsidRPr="00B77BFF" w:rsidRDefault="00B90857" w:rsidP="00062073">
      <w:pPr>
        <w:jc w:val="center"/>
        <w:rPr>
          <w:rFonts w:ascii="Avenir Next Medium" w:hAnsi="Avenir Next Medium"/>
          <w:b/>
          <w:sz w:val="24"/>
          <w:szCs w:val="24"/>
          <w:lang w:val="en-US" w:eastAsia="zh-CN"/>
        </w:rPr>
      </w:pPr>
      <w:r w:rsidRPr="00B77BFF">
        <w:rPr>
          <w:rFonts w:ascii="Avenir Next Medium" w:hAnsi="Avenir Next Medium"/>
          <w:b/>
          <w:sz w:val="24"/>
          <w:szCs w:val="24"/>
          <w:lang w:val="en-US" w:eastAsia="zh-CN"/>
        </w:rPr>
        <w:t>HONOR Band 6 Launche</w:t>
      </w:r>
      <w:r w:rsidR="009402BF" w:rsidRPr="00B77BFF">
        <w:rPr>
          <w:rFonts w:ascii="Avenir Next Medium" w:hAnsi="Avenir Next Medium"/>
          <w:b/>
          <w:sz w:val="24"/>
          <w:szCs w:val="24"/>
          <w:lang w:val="en-US" w:eastAsia="zh-CN"/>
        </w:rPr>
        <w:t>s</w:t>
      </w:r>
      <w:r w:rsidRPr="00B77BFF">
        <w:rPr>
          <w:rFonts w:ascii="Avenir Next Medium" w:hAnsi="Avenir Next Medium"/>
          <w:b/>
          <w:sz w:val="24"/>
          <w:szCs w:val="24"/>
          <w:lang w:val="en-US" w:eastAsia="zh-CN"/>
        </w:rPr>
        <w:t xml:space="preserve"> with </w:t>
      </w:r>
      <w:r w:rsidR="00CA75B9" w:rsidRPr="00B77BFF">
        <w:rPr>
          <w:rFonts w:ascii="Avenir Next Medium" w:hAnsi="Avenir Next Medium"/>
          <w:b/>
          <w:sz w:val="24"/>
          <w:szCs w:val="24"/>
          <w:lang w:val="en-US" w:eastAsia="zh-CN"/>
        </w:rPr>
        <w:t xml:space="preserve">Bigger </w:t>
      </w:r>
      <w:r w:rsidR="009402BF" w:rsidRPr="00B77BFF">
        <w:rPr>
          <w:rFonts w:ascii="Avenir Next Medium" w:hAnsi="Avenir Next Medium"/>
          <w:b/>
          <w:sz w:val="24"/>
          <w:szCs w:val="24"/>
          <w:lang w:val="en-US" w:eastAsia="zh-CN"/>
        </w:rPr>
        <w:t xml:space="preserve">Display </w:t>
      </w:r>
      <w:r w:rsidR="008B215F" w:rsidRPr="00B77BFF">
        <w:rPr>
          <w:rFonts w:ascii="Avenir Next Medium" w:hAnsi="Avenir Next Medium"/>
          <w:b/>
          <w:sz w:val="24"/>
          <w:szCs w:val="24"/>
          <w:lang w:val="en-US" w:eastAsia="zh-CN"/>
        </w:rPr>
        <w:t>and Premium Health Monitoring</w:t>
      </w:r>
      <w:r w:rsidR="009412BB" w:rsidRPr="00B77BFF">
        <w:rPr>
          <w:rFonts w:ascii="Avenir Next Medium" w:hAnsi="Avenir Next Medium"/>
          <w:b/>
          <w:sz w:val="24"/>
          <w:szCs w:val="24"/>
          <w:lang w:val="en-US" w:eastAsia="zh-CN"/>
        </w:rPr>
        <w:t xml:space="preserve"> Features</w:t>
      </w:r>
    </w:p>
    <w:p w14:paraId="6ACC1310" w14:textId="34DE5B3F" w:rsidR="00062073" w:rsidRPr="004D76E9" w:rsidRDefault="009412BB" w:rsidP="004D76E9">
      <w:pPr>
        <w:snapToGrid w:val="0"/>
        <w:spacing w:after="0" w:line="240" w:lineRule="auto"/>
        <w:jc w:val="center"/>
        <w:rPr>
          <w:rFonts w:ascii="Avenir Next Medium" w:eastAsia="Calibri" w:hAnsi="Avenir Next Medium" w:cs="Calibri"/>
          <w:kern w:val="2"/>
        </w:rPr>
      </w:pPr>
      <w:r w:rsidRPr="004D76E9">
        <w:rPr>
          <w:rFonts w:ascii="Avenir Next Medium" w:hAnsi="Avenir Next Medium"/>
          <w:i/>
          <w:lang w:val="en-US" w:eastAsia="zh-CN"/>
        </w:rPr>
        <w:t>Innovative</w:t>
      </w:r>
      <w:r w:rsidR="00FD69BC" w:rsidRPr="004D76E9">
        <w:rPr>
          <w:rFonts w:ascii="Avenir Next Medium" w:hAnsi="Avenir Next Medium"/>
          <w:i/>
          <w:lang w:val="en-US" w:eastAsia="zh-CN"/>
        </w:rPr>
        <w:t xml:space="preserve"> fitness</w:t>
      </w:r>
      <w:r w:rsidR="00BE0CD3" w:rsidRPr="004D76E9">
        <w:rPr>
          <w:rFonts w:ascii="Avenir Next Medium" w:hAnsi="Avenir Next Medium"/>
          <w:i/>
          <w:lang w:val="en-US" w:eastAsia="zh-CN"/>
        </w:rPr>
        <w:t xml:space="preserve"> band</w:t>
      </w:r>
      <w:r w:rsidR="00FD69BC" w:rsidRPr="004D76E9">
        <w:rPr>
          <w:rFonts w:ascii="Avenir Next Medium" w:hAnsi="Avenir Next Medium"/>
          <w:i/>
          <w:lang w:val="en-US" w:eastAsia="zh-CN"/>
        </w:rPr>
        <w:t xml:space="preserve"> </w:t>
      </w:r>
      <w:r w:rsidRPr="004D76E9">
        <w:rPr>
          <w:rFonts w:ascii="Avenir Next Medium" w:hAnsi="Avenir Next Medium"/>
          <w:i/>
          <w:lang w:val="en-US" w:eastAsia="zh-CN"/>
        </w:rPr>
        <w:t xml:space="preserve">offers a </w:t>
      </w:r>
      <w:r w:rsidR="00711DE1" w:rsidRPr="004D76E9">
        <w:rPr>
          <w:rFonts w:ascii="Avenir Next Medium" w:hAnsi="Avenir Next Medium"/>
          <w:i/>
          <w:lang w:val="en-US" w:eastAsia="zh-CN"/>
        </w:rPr>
        <w:t>holistic</w:t>
      </w:r>
      <w:r w:rsidR="009F0003" w:rsidRPr="004D76E9">
        <w:rPr>
          <w:rFonts w:ascii="Avenir Next Medium" w:hAnsi="Avenir Next Medium"/>
          <w:i/>
          <w:lang w:val="en-US" w:eastAsia="zh-CN"/>
        </w:rPr>
        <w:t xml:space="preserve"> </w:t>
      </w:r>
      <w:r w:rsidR="00711DE1" w:rsidRPr="004D76E9">
        <w:rPr>
          <w:rFonts w:ascii="Avenir Next Medium" w:hAnsi="Avenir Next Medium"/>
          <w:i/>
          <w:lang w:val="en-US" w:eastAsia="zh-CN"/>
        </w:rPr>
        <w:t>range</w:t>
      </w:r>
      <w:r w:rsidR="009F0003" w:rsidRPr="004D76E9">
        <w:rPr>
          <w:rFonts w:ascii="Avenir Next Medium" w:hAnsi="Avenir Next Medium"/>
          <w:i/>
          <w:lang w:val="en-US" w:eastAsia="zh-CN"/>
        </w:rPr>
        <w:t xml:space="preserve"> of </w:t>
      </w:r>
      <w:r w:rsidR="00511920" w:rsidRPr="004D76E9">
        <w:rPr>
          <w:rFonts w:ascii="Avenir Next Medium" w:hAnsi="Avenir Next Medium"/>
          <w:i/>
          <w:lang w:val="en-US" w:eastAsia="zh-CN"/>
        </w:rPr>
        <w:t xml:space="preserve">health and fitness </w:t>
      </w:r>
      <w:r w:rsidR="00AF5F31" w:rsidRPr="004D76E9">
        <w:rPr>
          <w:rFonts w:ascii="Avenir Next Medium" w:hAnsi="Avenir Next Medium"/>
          <w:i/>
          <w:lang w:val="en-US" w:eastAsia="zh-CN"/>
        </w:rPr>
        <w:t xml:space="preserve">tracking </w:t>
      </w:r>
      <w:r w:rsidRPr="004D76E9">
        <w:rPr>
          <w:rFonts w:ascii="Avenir Next Medium" w:hAnsi="Avenir Next Medium"/>
          <w:i/>
          <w:lang w:val="en-US" w:eastAsia="zh-CN"/>
        </w:rPr>
        <w:t>capabilities to empower people to stay mentally and physically fit</w:t>
      </w:r>
    </w:p>
    <w:p w14:paraId="32043A95" w14:textId="77777777" w:rsidR="00062073" w:rsidRPr="002E7E8D" w:rsidRDefault="00062073" w:rsidP="00062073">
      <w:pPr>
        <w:snapToGrid w:val="0"/>
        <w:spacing w:after="0" w:line="240" w:lineRule="auto"/>
        <w:jc w:val="both"/>
        <w:rPr>
          <w:rFonts w:ascii="Avenir Next Medium" w:eastAsia="Calibri" w:hAnsi="Avenir Next Medium" w:cs="Calibri"/>
          <w:kern w:val="2"/>
        </w:rPr>
      </w:pPr>
    </w:p>
    <w:p w14:paraId="5A6617C8" w14:textId="1921840D" w:rsidR="00062073" w:rsidRDefault="00750B68" w:rsidP="00062073">
      <w:pPr>
        <w:pStyle w:val="Body"/>
        <w:spacing w:line="276" w:lineRule="auto"/>
        <w:jc w:val="center"/>
        <w:rPr>
          <w:rFonts w:ascii="Avenir Next Medium" w:eastAsia="Calibri" w:hAnsi="Avenir Next Medium" w:cs="Calibri"/>
          <w:iCs/>
          <w:kern w:val="2"/>
          <w:sz w:val="22"/>
          <w:szCs w:val="22"/>
        </w:rPr>
      </w:pPr>
      <w:r>
        <w:rPr>
          <w:rFonts w:ascii="Avenir Next Medium" w:eastAsia="Calibri" w:hAnsi="Avenir Next Medium" w:cs="Calibri"/>
          <w:iCs/>
          <w:noProof/>
          <w:kern w:val="2"/>
          <w:sz w:val="22"/>
          <w:szCs w:val="22"/>
        </w:rPr>
        <w:drawing>
          <wp:inline distT="0" distB="0" distL="0" distR="0" wp14:anchorId="7E052D0D" wp14:editId="35D3A19E">
            <wp:extent cx="5722620" cy="24479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84524" w14:textId="404DF55F" w:rsidR="00B77BFF" w:rsidRDefault="00984ACC" w:rsidP="00984ACC">
      <w:pPr>
        <w:pStyle w:val="Body"/>
        <w:spacing w:line="276" w:lineRule="auto"/>
        <w:jc w:val="center"/>
        <w:rPr>
          <w:rFonts w:ascii="Avenir Next Medium" w:eastAsiaTheme="minorEastAsia" w:hAnsi="Avenir Next Medium" w:cs="Arial"/>
          <w:i/>
          <w:iCs/>
          <w:color w:val="auto"/>
          <w:sz w:val="20"/>
          <w:szCs w:val="20"/>
          <w:bdr w:val="none" w:sz="0" w:space="0" w:color="auto"/>
          <w:lang w:val="en-HK" w:eastAsia="zh-TW"/>
        </w:rPr>
      </w:pPr>
      <w:r w:rsidRPr="00984ACC">
        <w:rPr>
          <w:rFonts w:ascii="Avenir Next Medium" w:eastAsiaTheme="minorEastAsia" w:hAnsi="Avenir Next Medium" w:cs="Arial" w:hint="eastAsia"/>
          <w:i/>
          <w:iCs/>
          <w:color w:val="auto"/>
          <w:sz w:val="20"/>
          <w:szCs w:val="20"/>
          <w:bdr w:val="none" w:sz="0" w:space="0" w:color="auto"/>
          <w:lang w:val="en-HK" w:eastAsia="zh-TW"/>
        </w:rPr>
        <w:t>HONOR</w:t>
      </w:r>
      <w:r w:rsidRPr="00984ACC">
        <w:rPr>
          <w:rFonts w:ascii="Avenir Next Medium" w:eastAsiaTheme="minorEastAsia" w:hAnsi="Avenir Next Medium" w:cs="Arial"/>
          <w:i/>
          <w:iCs/>
          <w:color w:val="auto"/>
          <w:sz w:val="20"/>
          <w:szCs w:val="20"/>
          <w:bdr w:val="none" w:sz="0" w:space="0" w:color="auto"/>
          <w:lang w:val="en-HK" w:eastAsia="zh-TW"/>
        </w:rPr>
        <w:t xml:space="preserve"> </w:t>
      </w:r>
      <w:r w:rsidRPr="00984ACC">
        <w:rPr>
          <w:rFonts w:ascii="Avenir Next Medium" w:eastAsiaTheme="minorEastAsia" w:hAnsi="Avenir Next Medium" w:cs="Arial" w:hint="eastAsia"/>
          <w:i/>
          <w:iCs/>
          <w:color w:val="auto"/>
          <w:sz w:val="20"/>
          <w:szCs w:val="20"/>
          <w:bdr w:val="none" w:sz="0" w:space="0" w:color="auto"/>
          <w:lang w:val="en-HK" w:eastAsia="zh-TW"/>
        </w:rPr>
        <w:t>Band</w:t>
      </w:r>
      <w:r w:rsidRPr="00984ACC">
        <w:rPr>
          <w:rFonts w:ascii="Avenir Next Medium" w:eastAsiaTheme="minorEastAsia" w:hAnsi="Avenir Next Medium" w:cs="Arial"/>
          <w:i/>
          <w:iCs/>
          <w:color w:val="auto"/>
          <w:sz w:val="20"/>
          <w:szCs w:val="20"/>
          <w:bdr w:val="none" w:sz="0" w:space="0" w:color="auto"/>
          <w:lang w:val="en-HK" w:eastAsia="zh-TW"/>
        </w:rPr>
        <w:t xml:space="preserve"> 6</w:t>
      </w:r>
    </w:p>
    <w:p w14:paraId="09CB0333" w14:textId="77777777" w:rsidR="00984ACC" w:rsidRPr="00984ACC" w:rsidRDefault="00984ACC" w:rsidP="00984ACC">
      <w:pPr>
        <w:pStyle w:val="Body"/>
        <w:spacing w:line="276" w:lineRule="auto"/>
        <w:jc w:val="center"/>
        <w:rPr>
          <w:rFonts w:ascii="Avenir Next Medium" w:eastAsiaTheme="minorEastAsia" w:hAnsi="Avenir Next Medium" w:cs="Arial"/>
          <w:i/>
          <w:iCs/>
          <w:color w:val="auto"/>
          <w:sz w:val="20"/>
          <w:szCs w:val="20"/>
          <w:bdr w:val="none" w:sz="0" w:space="0" w:color="auto"/>
          <w:lang w:val="en-HK" w:eastAsia="zh-TW"/>
        </w:rPr>
      </w:pPr>
    </w:p>
    <w:p w14:paraId="6D9B30DA" w14:textId="76C57E1B" w:rsidR="00785273" w:rsidRPr="009C281B" w:rsidRDefault="00062073" w:rsidP="009C281B">
      <w:pPr>
        <w:snapToGrid w:val="0"/>
        <w:spacing w:line="240" w:lineRule="auto"/>
        <w:jc w:val="both"/>
        <w:rPr>
          <w:rFonts w:ascii="Avenir Next Medium" w:hAnsi="Avenir Next Medium"/>
          <w:lang w:val="en-US" w:eastAsia="zh-CN"/>
        </w:rPr>
      </w:pPr>
      <w:r w:rsidRPr="0011441B">
        <w:rPr>
          <w:rFonts w:ascii="Avenir Next Medium" w:hAnsi="Avenir Next Medium"/>
          <w:b/>
          <w:lang w:val="en-US" w:eastAsia="zh-CN"/>
        </w:rPr>
        <w:t>[March</w:t>
      </w:r>
      <w:r w:rsidR="00E36FDC" w:rsidRPr="0011441B">
        <w:rPr>
          <w:rFonts w:ascii="Avenir Next Medium" w:hAnsi="Avenir Next Medium"/>
          <w:b/>
          <w:lang w:val="en-US" w:eastAsia="zh-CN"/>
        </w:rPr>
        <w:t xml:space="preserve"> </w:t>
      </w:r>
      <w:r w:rsidR="00D461F8" w:rsidRPr="0011441B">
        <w:rPr>
          <w:rFonts w:ascii="Avenir Next Medium" w:hAnsi="Avenir Next Medium"/>
          <w:b/>
          <w:lang w:val="en-US" w:eastAsia="zh-CN"/>
        </w:rPr>
        <w:t>24</w:t>
      </w:r>
      <w:r w:rsidR="0011441B" w:rsidRPr="0011441B">
        <w:rPr>
          <w:rFonts w:ascii="Avenir Next Medium" w:hAnsi="Avenir Next Medium"/>
          <w:b/>
          <w:vertAlign w:val="superscript"/>
          <w:lang w:val="en-US" w:eastAsia="zh-CN"/>
        </w:rPr>
        <w:t>th</w:t>
      </w:r>
      <w:r w:rsidR="0011441B" w:rsidRPr="0011441B">
        <w:rPr>
          <w:rFonts w:ascii="Avenir Next Medium" w:hAnsi="Avenir Next Medium"/>
          <w:b/>
          <w:lang w:val="en-US" w:eastAsia="zh-CN"/>
        </w:rPr>
        <w:t>,</w:t>
      </w:r>
      <w:r w:rsidRPr="0011441B">
        <w:rPr>
          <w:rFonts w:ascii="Avenir Next Medium" w:hAnsi="Avenir Next Medium"/>
          <w:b/>
          <w:lang w:val="en-US" w:eastAsia="zh-CN"/>
        </w:rPr>
        <w:t xml:space="preserve"> 2021]</w:t>
      </w:r>
      <w:r w:rsidRPr="0011441B">
        <w:rPr>
          <w:rFonts w:ascii="Avenir Next Medium" w:hAnsi="Avenir Next Medium"/>
          <w:lang w:val="en-US" w:eastAsia="zh-CN"/>
        </w:rPr>
        <w:t xml:space="preserve"> –</w:t>
      </w:r>
      <w:r w:rsidRPr="00350245">
        <w:rPr>
          <w:rFonts w:ascii="Avenir Next Medium" w:hAnsi="Avenir Next Medium"/>
          <w:lang w:val="en-US" w:eastAsia="zh-CN"/>
        </w:rPr>
        <w:t xml:space="preserve"> Global technology brand HONOR today </w:t>
      </w:r>
      <w:r w:rsidR="00350245">
        <w:rPr>
          <w:rFonts w:ascii="Avenir Next Medium" w:hAnsi="Avenir Next Medium"/>
          <w:lang w:val="en-US" w:eastAsia="zh-CN"/>
        </w:rPr>
        <w:t>announced</w:t>
      </w:r>
      <w:r w:rsidRPr="00350245">
        <w:rPr>
          <w:rFonts w:ascii="Avenir Next Medium" w:hAnsi="Avenir Next Medium"/>
          <w:lang w:val="en-US" w:eastAsia="zh-CN"/>
        </w:rPr>
        <w:t xml:space="preserve"> the </w:t>
      </w:r>
      <w:r w:rsidR="00951395">
        <w:rPr>
          <w:rFonts w:ascii="Avenir Next Medium" w:hAnsi="Avenir Next Medium"/>
          <w:lang w:val="en-US" w:eastAsia="zh-CN"/>
        </w:rPr>
        <w:t xml:space="preserve">availability </w:t>
      </w:r>
      <w:r w:rsidR="00350245">
        <w:rPr>
          <w:rFonts w:ascii="Avenir Next Medium" w:hAnsi="Avenir Next Medium"/>
          <w:lang w:val="en-US" w:eastAsia="zh-CN"/>
        </w:rPr>
        <w:t xml:space="preserve">of </w:t>
      </w:r>
      <w:r w:rsidR="009412BB">
        <w:rPr>
          <w:rFonts w:ascii="Avenir Next Medium" w:hAnsi="Avenir Next Medium"/>
          <w:lang w:val="en-US" w:eastAsia="zh-CN"/>
        </w:rPr>
        <w:t xml:space="preserve">the </w:t>
      </w:r>
      <w:r w:rsidR="00350245">
        <w:rPr>
          <w:rFonts w:ascii="Avenir Next Medium" w:hAnsi="Avenir Next Medium"/>
          <w:lang w:val="en-US" w:eastAsia="zh-CN"/>
        </w:rPr>
        <w:t xml:space="preserve">HONOR Band 6, </w:t>
      </w:r>
      <w:r w:rsidR="00B90857">
        <w:rPr>
          <w:rFonts w:ascii="Avenir Next Medium" w:hAnsi="Avenir Next Medium"/>
          <w:lang w:val="en-US" w:eastAsia="zh-CN"/>
        </w:rPr>
        <w:t xml:space="preserve">the latest </w:t>
      </w:r>
      <w:r w:rsidR="009412BB">
        <w:rPr>
          <w:rFonts w:ascii="Avenir Next Medium" w:hAnsi="Avenir Next Medium"/>
          <w:lang w:val="en-US" w:eastAsia="zh-CN"/>
        </w:rPr>
        <w:t>addition to</w:t>
      </w:r>
      <w:r w:rsidR="00B90857">
        <w:rPr>
          <w:rFonts w:ascii="Avenir Next Medium" w:hAnsi="Avenir Next Medium"/>
          <w:lang w:val="en-US" w:eastAsia="zh-CN"/>
        </w:rPr>
        <w:t xml:space="preserve"> HONOR’s </w:t>
      </w:r>
      <w:r w:rsidR="009412BB">
        <w:rPr>
          <w:rFonts w:ascii="Avenir Next Medium" w:hAnsi="Avenir Next Medium"/>
          <w:lang w:val="en-US" w:eastAsia="zh-CN"/>
        </w:rPr>
        <w:t xml:space="preserve">premium </w:t>
      </w:r>
      <w:r w:rsidR="00B90857">
        <w:rPr>
          <w:rFonts w:ascii="Avenir Next Medium" w:hAnsi="Avenir Next Medium"/>
          <w:lang w:val="en-US" w:eastAsia="zh-CN"/>
        </w:rPr>
        <w:t xml:space="preserve">wearable lineup. </w:t>
      </w:r>
      <w:r w:rsidR="009E2B96">
        <w:rPr>
          <w:rFonts w:ascii="Avenir Next Medium" w:hAnsi="Avenir Next Medium" w:cs="Arial"/>
          <w:lang w:val="en-US"/>
        </w:rPr>
        <w:t>Equipped</w:t>
      </w:r>
      <w:r w:rsidR="00884093">
        <w:rPr>
          <w:rFonts w:ascii="Avenir Next Medium" w:hAnsi="Avenir Next Medium" w:cs="Arial"/>
        </w:rPr>
        <w:t xml:space="preserve"> with </w:t>
      </w:r>
      <w:r w:rsidR="009412BB">
        <w:rPr>
          <w:rFonts w:ascii="Avenir Next Medium" w:hAnsi="Avenir Next Medium" w:cs="Arial"/>
        </w:rPr>
        <w:t xml:space="preserve">a stunning </w:t>
      </w:r>
      <w:r w:rsidR="009402BF" w:rsidRPr="00CD521A">
        <w:rPr>
          <w:rFonts w:ascii="Avenir Next Medium" w:hAnsi="Avenir Next Medium" w:cs="Arial"/>
        </w:rPr>
        <w:t>1.47-inch AMOLED display</w:t>
      </w:r>
      <w:r w:rsidR="009412BB">
        <w:rPr>
          <w:rFonts w:ascii="Avenir Next Medium" w:hAnsi="Avenir Next Medium" w:cs="Arial"/>
        </w:rPr>
        <w:t xml:space="preserve"> and packed</w:t>
      </w:r>
      <w:r w:rsidR="00E6703E">
        <w:rPr>
          <w:rFonts w:ascii="Avenir Next Medium" w:hAnsi="Avenir Next Medium" w:cs="Arial"/>
        </w:rPr>
        <w:t xml:space="preserve"> full of health</w:t>
      </w:r>
      <w:r w:rsidR="00A122B5">
        <w:rPr>
          <w:rFonts w:ascii="Avenir Next Medium" w:hAnsi="Avenir Next Medium" w:cs="Arial"/>
        </w:rPr>
        <w:t xml:space="preserve"> and fitness</w:t>
      </w:r>
      <w:r w:rsidR="00E6703E">
        <w:rPr>
          <w:rFonts w:ascii="Avenir Next Medium" w:hAnsi="Avenir Next Medium" w:cs="Arial"/>
        </w:rPr>
        <w:t xml:space="preserve"> management functions</w:t>
      </w:r>
      <w:r w:rsidR="00777FEF">
        <w:rPr>
          <w:rFonts w:ascii="Avenir Next Medium" w:hAnsi="Avenir Next Medium" w:cs="Arial"/>
        </w:rPr>
        <w:t xml:space="preserve"> with</w:t>
      </w:r>
      <w:r w:rsidR="009E2B96">
        <w:rPr>
          <w:rFonts w:ascii="Avenir Next Medium" w:hAnsi="Avenir Next Medium" w:cs="Arial"/>
        </w:rPr>
        <w:t xml:space="preserve"> an outstanding </w:t>
      </w:r>
      <w:r w:rsidR="00884093">
        <w:rPr>
          <w:rFonts w:ascii="Avenir Next Medium" w:hAnsi="Avenir Next Medium" w:cs="Arial"/>
        </w:rPr>
        <w:t>14-day battery</w:t>
      </w:r>
      <w:r w:rsidR="009E2B96">
        <w:rPr>
          <w:rFonts w:ascii="Avenir Next Medium" w:hAnsi="Avenir Next Medium" w:cs="Arial"/>
        </w:rPr>
        <w:t xml:space="preserve"> life</w:t>
      </w:r>
      <w:r w:rsidR="00E6703E">
        <w:rPr>
          <w:rFonts w:ascii="Avenir Next Medium" w:hAnsi="Avenir Next Medium" w:cs="Arial"/>
        </w:rPr>
        <w:t>, t</w:t>
      </w:r>
      <w:r w:rsidR="00AF5F31">
        <w:rPr>
          <w:rFonts w:ascii="Avenir Next Medium" w:hAnsi="Avenir Next Medium" w:cs="Arial"/>
        </w:rPr>
        <w:t xml:space="preserve">he HONOR Band 6 </w:t>
      </w:r>
      <w:r w:rsidR="009412BB">
        <w:rPr>
          <w:rFonts w:ascii="Avenir Next Medium" w:hAnsi="Avenir Next Medium" w:cs="Arial"/>
        </w:rPr>
        <w:t>is the perfect fusion of</w:t>
      </w:r>
      <w:r w:rsidR="00AF5F31">
        <w:rPr>
          <w:rFonts w:ascii="Avenir Next Medium" w:hAnsi="Avenir Next Medium" w:cs="Arial"/>
        </w:rPr>
        <w:t xml:space="preserve"> </w:t>
      </w:r>
      <w:r w:rsidR="00C55FF8">
        <w:rPr>
          <w:rFonts w:ascii="Avenir Next Medium" w:hAnsi="Avenir Next Medium" w:cs="Arial"/>
        </w:rPr>
        <w:t>innovative</w:t>
      </w:r>
      <w:r w:rsidR="00884093">
        <w:rPr>
          <w:rFonts w:ascii="Avenir Next Medium" w:hAnsi="Avenir Next Medium" w:cs="Arial"/>
        </w:rPr>
        <w:t xml:space="preserve"> </w:t>
      </w:r>
      <w:r w:rsidR="00AF5F31">
        <w:rPr>
          <w:rFonts w:ascii="Avenir Next Medium" w:hAnsi="Avenir Next Medium" w:cs="Arial"/>
        </w:rPr>
        <w:t>style</w:t>
      </w:r>
      <w:r w:rsidR="00884093">
        <w:rPr>
          <w:rFonts w:ascii="Avenir Next Medium" w:hAnsi="Avenir Next Medium" w:cs="Arial"/>
        </w:rPr>
        <w:t xml:space="preserve"> and exquisite </w:t>
      </w:r>
      <w:r w:rsidR="00AF5F31">
        <w:rPr>
          <w:rFonts w:ascii="Avenir Next Medium" w:hAnsi="Avenir Next Medium" w:cs="Arial"/>
        </w:rPr>
        <w:t>technology</w:t>
      </w:r>
      <w:r w:rsidR="009412BB">
        <w:rPr>
          <w:rFonts w:ascii="Avenir Next Medium" w:hAnsi="Avenir Next Medium" w:cs="Arial"/>
        </w:rPr>
        <w:t>, allowing users to keep better tabs on their mental and physical wellbeing</w:t>
      </w:r>
      <w:r w:rsidR="00E6703E">
        <w:rPr>
          <w:rFonts w:ascii="Avenir Next Medium" w:hAnsi="Avenir Next Medium" w:cs="Arial"/>
        </w:rPr>
        <w:t xml:space="preserve">. </w:t>
      </w:r>
      <w:r w:rsidR="009E2B96">
        <w:rPr>
          <w:rFonts w:ascii="Avenir Next Medium" w:hAnsi="Avenir Next Medium" w:cs="Arial"/>
        </w:rPr>
        <w:t xml:space="preserve">With an </w:t>
      </w:r>
      <w:r w:rsidR="00C55FF8">
        <w:rPr>
          <w:rFonts w:ascii="Avenir Next Medium" w:hAnsi="Avenir Next Medium" w:cs="Arial"/>
        </w:rPr>
        <w:t>accessible</w:t>
      </w:r>
      <w:r w:rsidR="009E2B96">
        <w:rPr>
          <w:rFonts w:ascii="Avenir Next Medium" w:hAnsi="Avenir Next Medium" w:cs="Arial"/>
        </w:rPr>
        <w:t xml:space="preserve"> price</w:t>
      </w:r>
      <w:r w:rsidR="00DE254B">
        <w:rPr>
          <w:rFonts w:ascii="Avenir Next Medium" w:hAnsi="Avenir Next Medium" w:cs="Arial"/>
        </w:rPr>
        <w:t xml:space="preserve"> tag</w:t>
      </w:r>
      <w:r w:rsidR="00782FA5">
        <w:rPr>
          <w:rFonts w:ascii="Avenir Next Medium" w:hAnsi="Avenir Next Medium" w:cs="Arial"/>
        </w:rPr>
        <w:t xml:space="preserve"> of </w:t>
      </w:r>
      <w:r w:rsidR="00D461F8" w:rsidRPr="00B434A6">
        <w:rPr>
          <w:rFonts w:ascii="等线" w:eastAsia="等线" w:hAnsi="等线" w:cs="Calibri" w:hint="eastAsia"/>
          <w:bCs/>
          <w:kern w:val="2"/>
          <w:lang w:eastAsia="zh-CN"/>
        </w:rPr>
        <w:t>€</w:t>
      </w:r>
      <w:r w:rsidR="00D461F8" w:rsidRPr="00B434A6">
        <w:rPr>
          <w:rFonts w:ascii="Avenir Next Medium" w:eastAsia="Calibri" w:hAnsi="Avenir Next Medium" w:cs="Calibri"/>
          <w:bCs/>
          <w:kern w:val="2"/>
        </w:rPr>
        <w:t>49.9</w:t>
      </w:r>
      <w:r w:rsidR="009E2B96" w:rsidRPr="00B434A6">
        <w:rPr>
          <w:rFonts w:ascii="Avenir Next Medium" w:hAnsi="Avenir Next Medium" w:cs="Arial"/>
        </w:rPr>
        <w:t>,</w:t>
      </w:r>
      <w:r w:rsidR="009E2B96">
        <w:rPr>
          <w:rFonts w:ascii="Avenir Next Medium" w:hAnsi="Avenir Next Medium" w:cs="Arial"/>
        </w:rPr>
        <w:t xml:space="preserve"> the HONOR Band 6 </w:t>
      </w:r>
      <w:r w:rsidR="00C55FF8">
        <w:rPr>
          <w:rFonts w:ascii="Avenir Next Medium" w:hAnsi="Avenir Next Medium" w:cs="Arial"/>
        </w:rPr>
        <w:t>caters to</w:t>
      </w:r>
      <w:r w:rsidR="00C55FF8">
        <w:rPr>
          <w:rFonts w:ascii="Avenir Next Medium" w:hAnsi="Avenir Next Medium"/>
          <w:lang w:val="en-US" w:eastAsia="zh-CN"/>
        </w:rPr>
        <w:t xml:space="preserve"> </w:t>
      </w:r>
      <w:r w:rsidR="009E2B96" w:rsidRPr="00AF48BA">
        <w:rPr>
          <w:rFonts w:ascii="Avenir Next Medium" w:hAnsi="Avenir Next Medium"/>
          <w:lang w:val="en-US" w:eastAsia="zh-CN"/>
        </w:rPr>
        <w:t xml:space="preserve">students and </w:t>
      </w:r>
      <w:r w:rsidR="009E2B96">
        <w:rPr>
          <w:rFonts w:ascii="Avenir Next Medium" w:hAnsi="Avenir Next Medium"/>
          <w:lang w:val="en-US" w:eastAsia="zh-CN"/>
        </w:rPr>
        <w:t xml:space="preserve">young professionals who </w:t>
      </w:r>
      <w:r w:rsidR="009412BB">
        <w:rPr>
          <w:rFonts w:ascii="Avenir Next Medium" w:hAnsi="Avenir Next Medium"/>
          <w:lang w:val="en-US" w:eastAsia="zh-CN"/>
        </w:rPr>
        <w:t xml:space="preserve">want </w:t>
      </w:r>
      <w:r w:rsidR="009C281B">
        <w:rPr>
          <w:rFonts w:ascii="Avenir Next Medium" w:hAnsi="Avenir Next Medium"/>
          <w:lang w:val="en-US" w:eastAsia="zh-CN"/>
        </w:rPr>
        <w:t xml:space="preserve">to </w:t>
      </w:r>
      <w:r w:rsidR="005C2E17">
        <w:rPr>
          <w:rFonts w:ascii="Avenir Next Medium" w:hAnsi="Avenir Next Medium"/>
          <w:lang w:val="en-US" w:eastAsia="zh-CN"/>
        </w:rPr>
        <w:t xml:space="preserve">stay fit and healthy. </w:t>
      </w:r>
      <w:r w:rsidR="009C281B">
        <w:rPr>
          <w:rFonts w:ascii="Avenir Next Medium" w:hAnsi="Avenir Next Medium"/>
          <w:lang w:val="en-US" w:eastAsia="zh-CN"/>
        </w:rPr>
        <w:t xml:space="preserve"> </w:t>
      </w:r>
    </w:p>
    <w:p w14:paraId="2223ABA0" w14:textId="78EDA4E2" w:rsidR="002B67EA" w:rsidRDefault="00350245" w:rsidP="008C0987">
      <w:pPr>
        <w:snapToGrid w:val="0"/>
        <w:spacing w:after="0" w:line="240" w:lineRule="auto"/>
        <w:jc w:val="both"/>
        <w:rPr>
          <w:rFonts w:ascii="Avenir Next Medium" w:eastAsia="微软雅黑" w:hAnsi="Avenir Next Medium" w:cs="Arial"/>
          <w:lang w:val="en-US" w:eastAsia="zh-CN"/>
        </w:rPr>
      </w:pPr>
      <w:r w:rsidRPr="00CC46BD">
        <w:rPr>
          <w:rFonts w:ascii="Avenir Next Medium" w:eastAsia="微软雅黑" w:hAnsi="Avenir Next Medium" w:cs="Arial"/>
          <w:lang w:val="en-US" w:eastAsia="zh-CN"/>
        </w:rPr>
        <w:t>“</w:t>
      </w:r>
      <w:r w:rsidR="000D7B7A">
        <w:rPr>
          <w:rFonts w:ascii="Avenir Next Medium" w:eastAsia="微软雅黑" w:hAnsi="Avenir Next Medium" w:cs="Arial"/>
          <w:lang w:val="en-US" w:eastAsia="zh-CN"/>
        </w:rPr>
        <w:t xml:space="preserve">The </w:t>
      </w:r>
      <w:r w:rsidR="009412BB">
        <w:rPr>
          <w:rFonts w:ascii="Avenir Next Medium" w:eastAsia="微软雅黑" w:hAnsi="Avenir Next Medium" w:cs="Arial"/>
          <w:lang w:val="en-US" w:eastAsia="zh-CN"/>
        </w:rPr>
        <w:t xml:space="preserve">launch of our latest fitness tracker - the </w:t>
      </w:r>
      <w:r w:rsidR="000D7B7A">
        <w:rPr>
          <w:rFonts w:ascii="Avenir Next Medium" w:eastAsia="微软雅黑" w:hAnsi="Avenir Next Medium" w:cs="Arial"/>
          <w:lang w:val="en-US" w:eastAsia="zh-CN"/>
        </w:rPr>
        <w:t xml:space="preserve">HONOR Band 6 </w:t>
      </w:r>
      <w:r w:rsidR="009412BB">
        <w:rPr>
          <w:rFonts w:ascii="Avenir Next Medium" w:eastAsia="微软雅黑" w:hAnsi="Avenir Next Medium" w:cs="Arial"/>
          <w:lang w:val="en-US" w:eastAsia="zh-CN"/>
        </w:rPr>
        <w:t xml:space="preserve">- </w:t>
      </w:r>
      <w:r w:rsidR="000D7B7A">
        <w:rPr>
          <w:rFonts w:ascii="Avenir Next Medium" w:eastAsia="微软雅黑" w:hAnsi="Avenir Next Medium" w:cs="Arial"/>
          <w:lang w:val="en-US" w:eastAsia="zh-CN"/>
        </w:rPr>
        <w:t xml:space="preserve">showcases </w:t>
      </w:r>
      <w:r w:rsidR="009412BB">
        <w:rPr>
          <w:rFonts w:ascii="Avenir Next Medium" w:eastAsia="微软雅黑" w:hAnsi="Avenir Next Medium" w:cs="Arial"/>
          <w:lang w:val="en-US" w:eastAsia="zh-CN"/>
        </w:rPr>
        <w:t>our</w:t>
      </w:r>
      <w:r w:rsidR="00AF5F31">
        <w:rPr>
          <w:rFonts w:ascii="Avenir Next Medium" w:eastAsia="微软雅黑" w:hAnsi="Avenir Next Medium" w:cs="Arial"/>
          <w:lang w:val="en-US" w:eastAsia="zh-CN"/>
        </w:rPr>
        <w:t xml:space="preserve"> unwavering </w:t>
      </w:r>
      <w:r w:rsidR="009412BB">
        <w:rPr>
          <w:rFonts w:ascii="Avenir Next Medium" w:eastAsia="微软雅黑" w:hAnsi="Avenir Next Medium" w:cs="Arial"/>
          <w:lang w:val="en-US" w:eastAsia="zh-CN"/>
        </w:rPr>
        <w:t>commitment to</w:t>
      </w:r>
      <w:r w:rsidR="000D7B7A">
        <w:rPr>
          <w:rFonts w:ascii="Avenir Next Medium" w:eastAsia="微软雅黑" w:hAnsi="Avenir Next Medium" w:cs="Arial"/>
          <w:lang w:val="en-US" w:eastAsia="zh-CN"/>
        </w:rPr>
        <w:t xml:space="preserve"> </w:t>
      </w:r>
      <w:r w:rsidR="00E6703E">
        <w:rPr>
          <w:rFonts w:ascii="Avenir Next Medium" w:eastAsia="微软雅黑" w:hAnsi="Avenir Next Medium" w:cs="Arial"/>
          <w:lang w:val="en-US" w:eastAsia="zh-CN"/>
        </w:rPr>
        <w:t xml:space="preserve">providing </w:t>
      </w:r>
      <w:r w:rsidR="009412BB">
        <w:rPr>
          <w:rFonts w:ascii="Avenir Next Medium" w:eastAsia="微软雅黑" w:hAnsi="Avenir Next Medium" w:cs="Arial"/>
          <w:lang w:val="en-US" w:eastAsia="zh-CN"/>
        </w:rPr>
        <w:t>premium</w:t>
      </w:r>
      <w:r w:rsidR="009C281B">
        <w:rPr>
          <w:rFonts w:ascii="Avenir Next Medium" w:eastAsia="微软雅黑" w:hAnsi="Avenir Next Medium" w:cs="Arial"/>
          <w:lang w:val="en-US" w:eastAsia="zh-CN"/>
        </w:rPr>
        <w:t xml:space="preserve"> </w:t>
      </w:r>
      <w:r w:rsidR="00E6703E">
        <w:rPr>
          <w:rFonts w:ascii="Avenir Next Medium" w:eastAsia="微软雅黑" w:hAnsi="Avenir Next Medium" w:cs="Arial"/>
          <w:lang w:val="en-US" w:eastAsia="zh-CN"/>
        </w:rPr>
        <w:t xml:space="preserve">products </w:t>
      </w:r>
      <w:r w:rsidR="009412BB">
        <w:rPr>
          <w:rFonts w:ascii="Avenir Next Medium" w:eastAsia="微软雅黑" w:hAnsi="Avenir Next Medium" w:cs="Arial"/>
          <w:lang w:val="en-US" w:eastAsia="zh-CN"/>
        </w:rPr>
        <w:t>that empower</w:t>
      </w:r>
      <w:r w:rsidR="00E6703E">
        <w:rPr>
          <w:rFonts w:ascii="Avenir Next Medium" w:eastAsia="微软雅黑" w:hAnsi="Avenir Next Medium" w:cs="Arial"/>
          <w:lang w:val="en-US" w:eastAsia="zh-CN"/>
        </w:rPr>
        <w:t xml:space="preserve"> people to l</w:t>
      </w:r>
      <w:r w:rsidR="0060032F">
        <w:rPr>
          <w:rFonts w:ascii="Avenir Next Medium" w:eastAsia="微软雅黑" w:hAnsi="Avenir Next Medium" w:cs="Arial"/>
          <w:lang w:val="en-US" w:eastAsia="zh-CN"/>
        </w:rPr>
        <w:t>ead</w:t>
      </w:r>
      <w:r w:rsidR="00E6703E">
        <w:rPr>
          <w:rFonts w:ascii="Avenir Next Medium" w:eastAsia="微软雅黑" w:hAnsi="Avenir Next Medium" w:cs="Arial"/>
          <w:lang w:val="en-US" w:eastAsia="zh-CN"/>
        </w:rPr>
        <w:t xml:space="preserve"> a healthier </w:t>
      </w:r>
      <w:r w:rsidR="00A122B5">
        <w:rPr>
          <w:rFonts w:ascii="Avenir Next Medium" w:eastAsia="微软雅黑" w:hAnsi="Avenir Next Medium" w:cs="Arial"/>
          <w:lang w:val="en-US" w:eastAsia="zh-CN"/>
        </w:rPr>
        <w:t xml:space="preserve">and more productive </w:t>
      </w:r>
      <w:r w:rsidR="00E6703E">
        <w:rPr>
          <w:rFonts w:ascii="Avenir Next Medium" w:eastAsia="微软雅黑" w:hAnsi="Avenir Next Medium" w:cs="Arial"/>
          <w:lang w:val="en-US" w:eastAsia="zh-CN"/>
        </w:rPr>
        <w:t>lif</w:t>
      </w:r>
      <w:r w:rsidR="0060032F">
        <w:rPr>
          <w:rFonts w:ascii="Avenir Next Medium" w:eastAsia="微软雅黑" w:hAnsi="Avenir Next Medium" w:cs="Arial"/>
          <w:lang w:val="en-US" w:eastAsia="zh-CN"/>
        </w:rPr>
        <w:t>estyle</w:t>
      </w:r>
      <w:r w:rsidR="000D7B7A">
        <w:rPr>
          <w:rFonts w:ascii="Avenir Next Medium" w:eastAsia="微软雅黑" w:hAnsi="Avenir Next Medium" w:cs="Arial"/>
          <w:lang w:val="en-US" w:eastAsia="zh-CN"/>
        </w:rPr>
        <w:t xml:space="preserve">,” said George Zhao, President of HONOR. </w:t>
      </w:r>
      <w:r w:rsidR="00871A11">
        <w:rPr>
          <w:rFonts w:ascii="Avenir Next Medium" w:eastAsia="微软雅黑" w:hAnsi="Avenir Next Medium" w:cs="Arial"/>
          <w:lang w:val="en-US" w:eastAsia="zh-CN"/>
        </w:rPr>
        <w:t>“</w:t>
      </w:r>
      <w:r w:rsidR="009412BB">
        <w:rPr>
          <w:rFonts w:ascii="Avenir Next Medium" w:eastAsia="微软雅黑" w:hAnsi="Avenir Next Medium" w:cs="Arial"/>
          <w:lang w:val="en-US" w:eastAsia="zh-CN"/>
        </w:rPr>
        <w:t>Featuring a larger,</w:t>
      </w:r>
      <w:r w:rsidR="002B67EA">
        <w:rPr>
          <w:rFonts w:ascii="Avenir Next Medium" w:eastAsia="微软雅黑" w:hAnsi="Avenir Next Medium" w:cs="Arial"/>
          <w:lang w:val="en-US" w:eastAsia="zh-CN"/>
        </w:rPr>
        <w:t xml:space="preserve"> </w:t>
      </w:r>
      <w:r w:rsidR="009412BB">
        <w:rPr>
          <w:rFonts w:ascii="Avenir Next Medium" w:eastAsia="微软雅黑" w:hAnsi="Avenir Next Medium" w:cs="Arial"/>
          <w:lang w:val="en-US" w:eastAsia="zh-CN"/>
        </w:rPr>
        <w:t xml:space="preserve">enhanced </w:t>
      </w:r>
      <w:r w:rsidR="002B67EA">
        <w:rPr>
          <w:rFonts w:ascii="Avenir Next Medium" w:eastAsia="微软雅黑" w:hAnsi="Avenir Next Medium" w:cs="Arial"/>
          <w:lang w:val="en-US" w:eastAsia="zh-CN"/>
        </w:rPr>
        <w:t>display</w:t>
      </w:r>
      <w:r w:rsidR="009412BB">
        <w:rPr>
          <w:rFonts w:ascii="Avenir Next Medium" w:eastAsia="微软雅黑" w:hAnsi="Avenir Next Medium" w:cs="Arial"/>
          <w:lang w:val="en-US" w:eastAsia="zh-CN"/>
        </w:rPr>
        <w:t xml:space="preserve"> and </w:t>
      </w:r>
      <w:r w:rsidR="002B67EA">
        <w:rPr>
          <w:rFonts w:ascii="Avenir Next Medium" w:eastAsia="微软雅黑" w:hAnsi="Avenir Next Medium" w:cs="Arial"/>
          <w:lang w:val="en-US" w:eastAsia="zh-CN"/>
        </w:rPr>
        <w:t xml:space="preserve">advanced health </w:t>
      </w:r>
      <w:r w:rsidR="00F06333">
        <w:rPr>
          <w:rFonts w:ascii="Avenir Next Medium" w:eastAsia="微软雅黑" w:hAnsi="Avenir Next Medium" w:cs="Arial"/>
          <w:lang w:val="en-US" w:eastAsia="zh-CN"/>
        </w:rPr>
        <w:t>management</w:t>
      </w:r>
      <w:r w:rsidR="009412BB">
        <w:rPr>
          <w:rFonts w:ascii="Avenir Next Medium" w:eastAsia="微软雅黑" w:hAnsi="Avenir Next Medium" w:cs="Arial"/>
          <w:lang w:val="en-US" w:eastAsia="zh-CN"/>
        </w:rPr>
        <w:t xml:space="preserve"> features</w:t>
      </w:r>
      <w:r w:rsidR="002B67EA">
        <w:rPr>
          <w:rFonts w:ascii="Avenir Next Medium" w:eastAsia="微软雅黑" w:hAnsi="Avenir Next Medium" w:cs="Arial"/>
          <w:lang w:val="en-US" w:eastAsia="zh-CN"/>
        </w:rPr>
        <w:t xml:space="preserve">, </w:t>
      </w:r>
      <w:r w:rsidR="00B90857">
        <w:rPr>
          <w:rFonts w:ascii="Avenir Next Medium" w:eastAsia="微软雅黑" w:hAnsi="Avenir Next Medium" w:cs="Arial"/>
          <w:lang w:val="en-US" w:eastAsia="zh-CN"/>
        </w:rPr>
        <w:t xml:space="preserve">the </w:t>
      </w:r>
      <w:r w:rsidR="002B67EA">
        <w:rPr>
          <w:rFonts w:ascii="Avenir Next Medium" w:eastAsia="微软雅黑" w:hAnsi="Avenir Next Medium" w:cs="Arial"/>
          <w:lang w:val="en-US" w:eastAsia="zh-CN"/>
        </w:rPr>
        <w:t xml:space="preserve">HONOR Band 6 </w:t>
      </w:r>
      <w:r w:rsidR="009412BB">
        <w:rPr>
          <w:rFonts w:ascii="Avenir Next Medium" w:eastAsia="微软雅黑" w:hAnsi="Avenir Next Medium" w:cs="Arial"/>
          <w:lang w:val="en-US" w:eastAsia="zh-CN"/>
        </w:rPr>
        <w:t>makes</w:t>
      </w:r>
      <w:r w:rsidR="00F06333">
        <w:rPr>
          <w:rFonts w:ascii="Avenir Next Medium" w:eastAsia="微软雅黑" w:hAnsi="Avenir Next Medium" w:cs="Arial"/>
          <w:lang w:val="en-US" w:eastAsia="zh-CN"/>
        </w:rPr>
        <w:t xml:space="preserve"> achieving </w:t>
      </w:r>
      <w:r w:rsidR="009412BB">
        <w:rPr>
          <w:rFonts w:ascii="Avenir Next Medium" w:eastAsia="微软雅黑" w:hAnsi="Avenir Next Medium" w:cs="Arial"/>
          <w:lang w:val="en-US" w:eastAsia="zh-CN"/>
        </w:rPr>
        <w:t xml:space="preserve">your health and </w:t>
      </w:r>
      <w:r w:rsidR="00F06333">
        <w:rPr>
          <w:rFonts w:ascii="Avenir Next Medium" w:eastAsia="微软雅黑" w:hAnsi="Avenir Next Medium" w:cs="Arial"/>
          <w:lang w:val="en-US" w:eastAsia="zh-CN"/>
        </w:rPr>
        <w:t>well</w:t>
      </w:r>
      <w:r w:rsidR="00DE48B7">
        <w:rPr>
          <w:rFonts w:ascii="Avenir Next Medium" w:eastAsia="微软雅黑" w:hAnsi="Avenir Next Medium" w:cs="Arial"/>
          <w:lang w:val="en-US" w:eastAsia="zh-CN"/>
        </w:rPr>
        <w:t>ness</w:t>
      </w:r>
      <w:r w:rsidR="00F06333">
        <w:rPr>
          <w:rFonts w:ascii="Avenir Next Medium" w:eastAsia="微软雅黑" w:hAnsi="Avenir Next Medium" w:cs="Arial"/>
          <w:lang w:val="en-US" w:eastAsia="zh-CN"/>
        </w:rPr>
        <w:t xml:space="preserve"> goals simple, fun and affordable.” </w:t>
      </w:r>
    </w:p>
    <w:p w14:paraId="1C69B65A" w14:textId="77777777" w:rsidR="00350245" w:rsidRDefault="00350245" w:rsidP="000B6897">
      <w:pPr>
        <w:spacing w:after="0"/>
        <w:rPr>
          <w:lang w:val="en-US"/>
        </w:rPr>
      </w:pPr>
    </w:p>
    <w:p w14:paraId="79BAF72E" w14:textId="02FF25D2" w:rsidR="00062073" w:rsidRDefault="00951395" w:rsidP="000B6897">
      <w:pPr>
        <w:spacing w:after="0"/>
        <w:rPr>
          <w:rFonts w:ascii="Avenir Next Medium" w:eastAsia="微软雅黑" w:hAnsi="Avenir Next Medium" w:cs="Arial"/>
          <w:b/>
          <w:bCs/>
          <w:lang w:val="en-US" w:eastAsia="zh-CN"/>
        </w:rPr>
      </w:pPr>
      <w:r>
        <w:rPr>
          <w:rFonts w:ascii="Avenir Next Medium" w:eastAsia="微软雅黑" w:hAnsi="Avenir Next Medium" w:cs="Arial"/>
          <w:b/>
          <w:bCs/>
          <w:lang w:val="en-US" w:eastAsia="zh-CN"/>
        </w:rPr>
        <w:t>Large</w:t>
      </w:r>
      <w:r w:rsidRPr="00C96E72">
        <w:rPr>
          <w:rFonts w:ascii="Avenir Next Medium" w:eastAsia="微软雅黑" w:hAnsi="Avenir Next Medium" w:cs="Arial"/>
          <w:b/>
          <w:bCs/>
          <w:lang w:val="en-US" w:eastAsia="zh-CN"/>
        </w:rPr>
        <w:t xml:space="preserve"> </w:t>
      </w:r>
      <w:r w:rsidR="00AF5F31" w:rsidRPr="00C96E72">
        <w:rPr>
          <w:rFonts w:ascii="Avenir Next Medium" w:eastAsia="微软雅黑" w:hAnsi="Avenir Next Medium" w:cs="Arial"/>
          <w:b/>
          <w:bCs/>
          <w:lang w:val="en-US" w:eastAsia="zh-CN"/>
        </w:rPr>
        <w:t>Display with Stylish Design</w:t>
      </w:r>
    </w:p>
    <w:p w14:paraId="3B212CF8" w14:textId="1AD982DD" w:rsidR="00630353" w:rsidRDefault="009412BB" w:rsidP="008D1D0A">
      <w:pPr>
        <w:snapToGrid w:val="0"/>
        <w:spacing w:after="0" w:line="240" w:lineRule="auto"/>
        <w:jc w:val="both"/>
        <w:rPr>
          <w:rFonts w:ascii="Avenir Next Medium" w:hAnsi="Avenir Next Medium" w:cs="Arial"/>
        </w:rPr>
      </w:pPr>
      <w:r>
        <w:rPr>
          <w:rFonts w:ascii="Avenir Next Medium" w:hAnsi="Avenir Next Medium" w:cs="Arial"/>
        </w:rPr>
        <w:t>P</w:t>
      </w:r>
      <w:r w:rsidR="008B215F">
        <w:rPr>
          <w:rFonts w:ascii="Avenir Next Medium" w:hAnsi="Avenir Next Medium" w:cs="Arial"/>
        </w:rPr>
        <w:t>roviding</w:t>
      </w:r>
      <w:r w:rsidR="00C96E72" w:rsidRPr="008B215F">
        <w:rPr>
          <w:rFonts w:ascii="Avenir Next Medium" w:hAnsi="Avenir Next Medium" w:cs="Arial"/>
        </w:rPr>
        <w:t xml:space="preserve"> </w:t>
      </w:r>
      <w:r w:rsidR="008B215F" w:rsidRPr="008B215F">
        <w:rPr>
          <w:rFonts w:ascii="Avenir Next Medium" w:hAnsi="Avenir Next Medium" w:cs="Arial"/>
        </w:rPr>
        <w:t>a</w:t>
      </w:r>
      <w:r w:rsidR="008B215F">
        <w:rPr>
          <w:rFonts w:ascii="Avenir Next Medium" w:hAnsi="Avenir Next Medium" w:cs="Arial"/>
        </w:rPr>
        <w:t xml:space="preserve"> </w:t>
      </w:r>
      <w:r w:rsidR="002F3834">
        <w:rPr>
          <w:rFonts w:ascii="Avenir Next Medium" w:hAnsi="Avenir Next Medium" w:cs="Arial"/>
        </w:rPr>
        <w:t xml:space="preserve">clear and </w:t>
      </w:r>
      <w:r w:rsidR="001331A8">
        <w:rPr>
          <w:rFonts w:ascii="Avenir Next Medium" w:hAnsi="Avenir Next Medium" w:cs="Arial"/>
        </w:rPr>
        <w:t xml:space="preserve">comfortable </w:t>
      </w:r>
      <w:r w:rsidR="008B215F" w:rsidRPr="008B215F">
        <w:rPr>
          <w:rFonts w:ascii="Avenir Next Medium" w:hAnsi="Avenir Next Medium" w:cs="Arial"/>
        </w:rPr>
        <w:t>viewing experience</w:t>
      </w:r>
      <w:r w:rsidR="008029BE">
        <w:rPr>
          <w:rFonts w:ascii="Avenir Next Medium" w:hAnsi="Avenir Next Medium" w:cs="Arial"/>
        </w:rPr>
        <w:t xml:space="preserve"> on </w:t>
      </w:r>
      <w:r w:rsidR="004D35E6">
        <w:rPr>
          <w:rFonts w:ascii="Avenir Next Medium" w:hAnsi="Avenir Next Medium" w:cs="Arial"/>
        </w:rPr>
        <w:t>your</w:t>
      </w:r>
      <w:r w:rsidR="00036D3B">
        <w:rPr>
          <w:rFonts w:ascii="Avenir Next Medium" w:hAnsi="Avenir Next Medium" w:cs="Arial"/>
        </w:rPr>
        <w:t xml:space="preserve"> </w:t>
      </w:r>
      <w:r w:rsidR="008029BE">
        <w:rPr>
          <w:rFonts w:ascii="Avenir Next Medium" w:hAnsi="Avenir Next Medium" w:cs="Arial"/>
        </w:rPr>
        <w:t>wrist</w:t>
      </w:r>
      <w:r w:rsidR="008B215F" w:rsidRPr="008B215F">
        <w:rPr>
          <w:rFonts w:ascii="Avenir Next Medium" w:hAnsi="Avenir Next Medium" w:cs="Arial"/>
        </w:rPr>
        <w:t>, t</w:t>
      </w:r>
      <w:r w:rsidR="00C96E72" w:rsidRPr="008B215F">
        <w:rPr>
          <w:rFonts w:ascii="Avenir Next Medium" w:hAnsi="Avenir Next Medium" w:cs="Arial"/>
        </w:rPr>
        <w:t>he HONOR Band 6 boasts a large</w:t>
      </w:r>
      <w:r w:rsidR="009B6468">
        <w:rPr>
          <w:rFonts w:ascii="Avenir Next Medium" w:hAnsi="Avenir Next Medium" w:cs="Arial"/>
        </w:rPr>
        <w:t xml:space="preserve"> and vivid</w:t>
      </w:r>
      <w:r w:rsidR="00C96E72" w:rsidRPr="008B215F">
        <w:rPr>
          <w:rFonts w:ascii="Avenir Next Medium" w:hAnsi="Avenir Next Medium" w:cs="Arial"/>
        </w:rPr>
        <w:t xml:space="preserve"> 1.47-inch AMOLED display</w:t>
      </w:r>
      <w:r w:rsidR="00B92A7E">
        <w:rPr>
          <w:rFonts w:ascii="Avenir Next Medium" w:hAnsi="Avenir Next Medium" w:cs="Arial"/>
        </w:rPr>
        <w:t xml:space="preserve"> with a resolution of 194 x 368</w:t>
      </w:r>
      <w:r w:rsidR="00C96E72" w:rsidRPr="008B215F">
        <w:rPr>
          <w:rFonts w:ascii="Avenir Next Medium" w:hAnsi="Avenir Next Medium" w:cs="Arial"/>
        </w:rPr>
        <w:t>,</w:t>
      </w:r>
      <w:r w:rsidR="00B92A7E">
        <w:rPr>
          <w:rFonts w:ascii="Avenir Next Medium" w:hAnsi="Avenir Next Medium" w:cs="Arial"/>
        </w:rPr>
        <w:t xml:space="preserve"> offering</w:t>
      </w:r>
      <w:r w:rsidR="008029BE">
        <w:rPr>
          <w:rFonts w:ascii="Avenir Next Medium" w:hAnsi="Avenir Next Medium" w:cs="Arial"/>
        </w:rPr>
        <w:t xml:space="preserve"> a</w:t>
      </w:r>
      <w:r w:rsidR="00C96E72" w:rsidRPr="008B215F">
        <w:rPr>
          <w:rFonts w:ascii="Avenir Next Medium" w:hAnsi="Avenir Next Medium" w:cs="Arial"/>
        </w:rPr>
        <w:t xml:space="preserve"> 148% </w:t>
      </w:r>
      <w:r w:rsidR="008029BE">
        <w:rPr>
          <w:rFonts w:ascii="Avenir Next Medium" w:hAnsi="Avenir Next Medium" w:cs="Arial"/>
        </w:rPr>
        <w:t>increase in</w:t>
      </w:r>
      <w:r w:rsidR="008029BE" w:rsidRPr="008B215F">
        <w:rPr>
          <w:rFonts w:ascii="Avenir Next Medium" w:hAnsi="Avenir Next Medium" w:cs="Arial"/>
        </w:rPr>
        <w:t xml:space="preserve"> </w:t>
      </w:r>
      <w:r w:rsidR="00C96E72" w:rsidRPr="008B215F">
        <w:rPr>
          <w:rFonts w:ascii="Avenir Next Medium" w:hAnsi="Avenir Next Medium" w:cs="Arial"/>
        </w:rPr>
        <w:t>display area</w:t>
      </w:r>
      <w:r w:rsidR="008029BE">
        <w:rPr>
          <w:rFonts w:ascii="Avenir Next Medium" w:hAnsi="Avenir Next Medium" w:cs="Arial"/>
        </w:rPr>
        <w:t xml:space="preserve"> when</w:t>
      </w:r>
      <w:r w:rsidR="00C96E72" w:rsidRPr="008B215F">
        <w:rPr>
          <w:rFonts w:ascii="Avenir Next Medium" w:hAnsi="Avenir Next Medium" w:cs="Arial"/>
        </w:rPr>
        <w:t xml:space="preserve"> </w:t>
      </w:r>
      <w:r w:rsidR="008029BE">
        <w:rPr>
          <w:rFonts w:ascii="Avenir Next Medium" w:hAnsi="Avenir Next Medium" w:cs="Arial"/>
        </w:rPr>
        <w:t>compared to its predecessor</w:t>
      </w:r>
      <w:r w:rsidR="00C96E72" w:rsidRPr="008B215F">
        <w:rPr>
          <w:rFonts w:ascii="Avenir Next Medium" w:hAnsi="Avenir Next Medium" w:cs="Arial"/>
        </w:rPr>
        <w:t>.</w:t>
      </w:r>
      <w:r w:rsidR="00B92A7E">
        <w:rPr>
          <w:rFonts w:ascii="Avenir Next Medium" w:hAnsi="Avenir Next Medium" w:cs="Arial"/>
        </w:rPr>
        <w:t xml:space="preserve"> </w:t>
      </w:r>
      <w:r w:rsidR="00A23A65">
        <w:rPr>
          <w:rFonts w:ascii="Avenir Next Medium" w:hAnsi="Avenir Next Medium" w:cs="Arial"/>
        </w:rPr>
        <w:t xml:space="preserve">Encased in a 2.5D curved glass </w:t>
      </w:r>
      <w:r w:rsidR="00754B8C">
        <w:rPr>
          <w:rFonts w:ascii="Avenir Next Medium" w:hAnsi="Avenir Next Medium" w:cs="Arial"/>
        </w:rPr>
        <w:t xml:space="preserve">screen </w:t>
      </w:r>
      <w:r w:rsidR="00EE7F3F">
        <w:rPr>
          <w:rFonts w:ascii="Avenir Next Medium" w:hAnsi="Avenir Next Medium" w:cs="Arial"/>
        </w:rPr>
        <w:t>with anti-fingerprint coating</w:t>
      </w:r>
      <w:r w:rsidR="00A23A65">
        <w:rPr>
          <w:rFonts w:ascii="Avenir Next Medium" w:hAnsi="Avenir Next Medium" w:cs="Arial"/>
        </w:rPr>
        <w:t xml:space="preserve">, </w:t>
      </w:r>
      <w:r w:rsidR="002F3834">
        <w:rPr>
          <w:rFonts w:ascii="Avenir Next Medium" w:hAnsi="Avenir Next Medium" w:cs="Arial"/>
        </w:rPr>
        <w:t xml:space="preserve">the </w:t>
      </w:r>
      <w:r w:rsidR="000330B9">
        <w:rPr>
          <w:rFonts w:ascii="Avenir Next Medium" w:hAnsi="Avenir Next Medium" w:cs="Arial"/>
        </w:rPr>
        <w:t xml:space="preserve">HONOR Band 6 </w:t>
      </w:r>
      <w:r w:rsidR="009A24C1">
        <w:rPr>
          <w:rFonts w:ascii="Avenir Next Medium" w:hAnsi="Avenir Next Medium" w:cs="Arial"/>
        </w:rPr>
        <w:t>sports</w:t>
      </w:r>
      <w:r w:rsidR="00A23A65">
        <w:rPr>
          <w:rFonts w:ascii="Avenir Next Medium" w:hAnsi="Avenir Next Medium" w:cs="Arial"/>
        </w:rPr>
        <w:t xml:space="preserve"> an</w:t>
      </w:r>
      <w:r w:rsidR="00D6243D">
        <w:rPr>
          <w:rFonts w:ascii="Avenir Next Medium" w:hAnsi="Avenir Next Medium" w:cs="Arial"/>
        </w:rPr>
        <w:t xml:space="preserve"> iconic and sleek </w:t>
      </w:r>
      <w:r w:rsidR="00A23A65">
        <w:rPr>
          <w:rFonts w:ascii="Avenir Next Medium" w:hAnsi="Avenir Next Medium" w:cs="Arial"/>
        </w:rPr>
        <w:t>design</w:t>
      </w:r>
      <w:r w:rsidR="008029BE">
        <w:rPr>
          <w:rFonts w:ascii="Avenir Next Medium" w:hAnsi="Avenir Next Medium" w:cs="Arial"/>
        </w:rPr>
        <w:t>, complete</w:t>
      </w:r>
      <w:r w:rsidR="00A23A65">
        <w:rPr>
          <w:rFonts w:ascii="Avenir Next Medium" w:hAnsi="Avenir Next Medium" w:cs="Arial"/>
        </w:rPr>
        <w:t xml:space="preserve"> with </w:t>
      </w:r>
      <w:r w:rsidR="006D5825">
        <w:rPr>
          <w:rFonts w:ascii="Avenir Next Medium" w:hAnsi="Avenir Next Medium" w:cs="Arial"/>
        </w:rPr>
        <w:t xml:space="preserve">an </w:t>
      </w:r>
      <w:r w:rsidR="00A23A65" w:rsidRPr="00A07876">
        <w:rPr>
          <w:rFonts w:ascii="Avenir Next Medium" w:hAnsi="Avenir Next Medium" w:cs="Arial"/>
        </w:rPr>
        <w:t>eye-catching HONOR logo</w:t>
      </w:r>
      <w:r w:rsidR="00D266ED">
        <w:rPr>
          <w:rFonts w:ascii="Avenir Next Medium" w:hAnsi="Avenir Next Medium" w:cs="Arial"/>
        </w:rPr>
        <w:t xml:space="preserve"> on the </w:t>
      </w:r>
      <w:r w:rsidR="00777FEF">
        <w:rPr>
          <w:rFonts w:ascii="Avenir Next Medium" w:hAnsi="Avenir Next Medium" w:cs="Arial"/>
        </w:rPr>
        <w:t>left</w:t>
      </w:r>
      <w:r w:rsidR="00777FEF" w:rsidRPr="00A07876">
        <w:rPr>
          <w:rFonts w:ascii="Avenir Next Medium" w:hAnsi="Avenir Next Medium" w:cs="Arial"/>
        </w:rPr>
        <w:t>-hand</w:t>
      </w:r>
      <w:r w:rsidR="008029BE">
        <w:rPr>
          <w:rFonts w:ascii="Avenir Next Medium" w:hAnsi="Avenir Next Medium" w:cs="Arial"/>
        </w:rPr>
        <w:t xml:space="preserve"> </w:t>
      </w:r>
      <w:r w:rsidR="000F740C">
        <w:rPr>
          <w:rFonts w:ascii="Avenir Next Medium" w:hAnsi="Avenir Next Medium" w:cs="Arial"/>
        </w:rPr>
        <w:t xml:space="preserve">side </w:t>
      </w:r>
      <w:r w:rsidR="00A23A65" w:rsidRPr="00A07876">
        <w:rPr>
          <w:rFonts w:ascii="Avenir Next Medium" w:hAnsi="Avenir Next Medium" w:cs="Arial"/>
        </w:rPr>
        <w:t xml:space="preserve">and a </w:t>
      </w:r>
      <w:r w:rsidR="00C833E7">
        <w:rPr>
          <w:rFonts w:ascii="Avenir Next Medium" w:hAnsi="Avenir Next Medium" w:cs="Arial"/>
        </w:rPr>
        <w:t xml:space="preserve">convenient </w:t>
      </w:r>
      <w:r w:rsidR="00A23A65" w:rsidRPr="00A07876">
        <w:rPr>
          <w:rFonts w:ascii="Avenir Next Medium" w:hAnsi="Avenir Next Medium" w:cs="Arial"/>
        </w:rPr>
        <w:t>side button</w:t>
      </w:r>
      <w:r w:rsidR="00D266ED">
        <w:rPr>
          <w:rFonts w:ascii="Avenir Next Medium" w:hAnsi="Avenir Next Medium" w:cs="Arial"/>
        </w:rPr>
        <w:t xml:space="preserve"> on the right</w:t>
      </w:r>
      <w:r w:rsidR="00756015">
        <w:rPr>
          <w:rFonts w:ascii="Avenir Next Medium" w:hAnsi="Avenir Next Medium" w:cs="Arial"/>
        </w:rPr>
        <w:t>.</w:t>
      </w:r>
      <w:r w:rsidR="00F315F8">
        <w:rPr>
          <w:rFonts w:ascii="Avenir Next Medium" w:hAnsi="Avenir Next Medium" w:cs="Arial"/>
        </w:rPr>
        <w:t xml:space="preserve"> The HONOR Band 6</w:t>
      </w:r>
      <w:r w:rsidR="00756015">
        <w:rPr>
          <w:rFonts w:ascii="Avenir Next Medium" w:hAnsi="Avenir Next Medium" w:cs="Arial"/>
        </w:rPr>
        <w:t xml:space="preserve"> </w:t>
      </w:r>
      <w:r w:rsidR="00F315F8">
        <w:rPr>
          <w:rFonts w:ascii="Avenir Next Medium" w:hAnsi="Avenir Next Medium" w:cs="Arial"/>
        </w:rPr>
        <w:t>f</w:t>
      </w:r>
      <w:r w:rsidR="00F315F8" w:rsidRPr="00630353">
        <w:rPr>
          <w:rFonts w:ascii="Avenir Next Medium" w:hAnsi="Avenir Next Medium" w:cs="Arial"/>
        </w:rPr>
        <w:t>eatur</w:t>
      </w:r>
      <w:r w:rsidR="00F315F8">
        <w:rPr>
          <w:rFonts w:ascii="Avenir Next Medium" w:hAnsi="Avenir Next Medium" w:cs="Arial"/>
        </w:rPr>
        <w:t>es</w:t>
      </w:r>
      <w:r w:rsidR="00F315F8" w:rsidRPr="00630353">
        <w:rPr>
          <w:rFonts w:ascii="Avenir Next Medium" w:hAnsi="Avenir Next Medium" w:cs="Arial"/>
        </w:rPr>
        <w:t xml:space="preserve"> </w:t>
      </w:r>
      <w:r w:rsidR="00630353" w:rsidRPr="00630353">
        <w:rPr>
          <w:rFonts w:ascii="Avenir Next Medium" w:hAnsi="Avenir Next Medium" w:cs="Arial"/>
        </w:rPr>
        <w:t xml:space="preserve">an extensive library of watch faces </w:t>
      </w:r>
      <w:r w:rsidR="00D55B3E">
        <w:rPr>
          <w:rFonts w:ascii="Avenir Next Medium" w:hAnsi="Avenir Next Medium" w:cs="Arial"/>
        </w:rPr>
        <w:t xml:space="preserve">and </w:t>
      </w:r>
      <w:r w:rsidR="00F315F8">
        <w:rPr>
          <w:rFonts w:ascii="Avenir Next Medium" w:hAnsi="Avenir Next Medium" w:cs="Arial"/>
        </w:rPr>
        <w:t xml:space="preserve">is </w:t>
      </w:r>
      <w:r w:rsidR="00D55B3E">
        <w:rPr>
          <w:rFonts w:ascii="Avenir Next Medium" w:hAnsi="Avenir Next Medium" w:cs="Arial"/>
        </w:rPr>
        <w:t>d</w:t>
      </w:r>
      <w:r w:rsidR="00D55B3E" w:rsidRPr="00630353">
        <w:rPr>
          <w:rFonts w:ascii="Avenir Next Medium" w:hAnsi="Avenir Next Medium" w:cs="Arial"/>
        </w:rPr>
        <w:t>esigned to provide all-day comfort</w:t>
      </w:r>
      <w:r w:rsidR="00D55B3E">
        <w:rPr>
          <w:rFonts w:ascii="Avenir Next Medium" w:hAnsi="Avenir Next Medium" w:cs="Arial"/>
        </w:rPr>
        <w:t xml:space="preserve"> with </w:t>
      </w:r>
      <w:r w:rsidR="00D55B3E" w:rsidRPr="00630353">
        <w:rPr>
          <w:rFonts w:ascii="Avenir Next Medium" w:hAnsi="Avenir Next Medium" w:cs="Arial"/>
        </w:rPr>
        <w:t>the silicon</w:t>
      </w:r>
      <w:r w:rsidR="00F315F8">
        <w:rPr>
          <w:rFonts w:ascii="Avenir Next Medium" w:hAnsi="Avenir Next Medium" w:cs="Arial"/>
        </w:rPr>
        <w:t>e</w:t>
      </w:r>
      <w:r w:rsidR="00D55B3E" w:rsidRPr="00630353">
        <w:rPr>
          <w:rFonts w:ascii="Avenir Next Medium" w:hAnsi="Avenir Next Medium" w:cs="Arial"/>
        </w:rPr>
        <w:t xml:space="preserve"> rubber straps</w:t>
      </w:r>
      <w:r w:rsidR="00F315F8">
        <w:rPr>
          <w:rFonts w:ascii="Avenir Next Medium" w:hAnsi="Avenir Next Medium" w:cs="Arial"/>
        </w:rPr>
        <w:t xml:space="preserve">. Available in three stunning </w:t>
      </w:r>
      <w:proofErr w:type="spellStart"/>
      <w:r w:rsidR="00F315F8">
        <w:rPr>
          <w:rFonts w:ascii="Avenir Next Medium" w:hAnsi="Avenir Next Medium" w:cs="Arial"/>
        </w:rPr>
        <w:t>colors</w:t>
      </w:r>
      <w:proofErr w:type="spellEnd"/>
      <w:r w:rsidR="00F315F8">
        <w:rPr>
          <w:rFonts w:ascii="Avenir Next Medium" w:hAnsi="Avenir Next Medium" w:cs="Arial"/>
        </w:rPr>
        <w:t xml:space="preserve">, </w:t>
      </w:r>
      <w:r w:rsidR="00F315F8" w:rsidRPr="00630353">
        <w:rPr>
          <w:rFonts w:ascii="Avenir Next Medium" w:hAnsi="Avenir Next Medium" w:cs="Arial"/>
        </w:rPr>
        <w:t>Meteorite Black, Sandstone Grey, and Coral Pink</w:t>
      </w:r>
      <w:r w:rsidR="00F315F8">
        <w:rPr>
          <w:rFonts w:ascii="Avenir Next Medium" w:hAnsi="Avenir Next Medium" w:cs="Arial"/>
        </w:rPr>
        <w:t>,</w:t>
      </w:r>
      <w:r w:rsidR="00F315F8" w:rsidRPr="00630353">
        <w:rPr>
          <w:rFonts w:ascii="Avenir Next Medium" w:hAnsi="Avenir Next Medium" w:cs="Arial"/>
        </w:rPr>
        <w:t xml:space="preserve"> </w:t>
      </w:r>
      <w:r w:rsidR="00630353" w:rsidRPr="00630353">
        <w:rPr>
          <w:rFonts w:ascii="Avenir Next Medium" w:hAnsi="Avenir Next Medium" w:cs="Arial"/>
        </w:rPr>
        <w:t>the HONOR Band 6</w:t>
      </w:r>
      <w:r w:rsidR="00F315F8">
        <w:rPr>
          <w:rFonts w:ascii="Avenir Next Medium" w:hAnsi="Avenir Next Medium" w:cs="Arial"/>
        </w:rPr>
        <w:t xml:space="preserve"> is</w:t>
      </w:r>
      <w:r w:rsidR="00D55B3E">
        <w:rPr>
          <w:rFonts w:ascii="Avenir Next Medium" w:hAnsi="Avenir Next Medium" w:cs="Arial"/>
        </w:rPr>
        <w:t xml:space="preserve"> </w:t>
      </w:r>
      <w:r w:rsidR="00630353" w:rsidRPr="00630353">
        <w:rPr>
          <w:rFonts w:ascii="Avenir Next Medium" w:hAnsi="Avenir Next Medium" w:cs="Arial"/>
        </w:rPr>
        <w:t xml:space="preserve">a fashionable accessory to express </w:t>
      </w:r>
      <w:r w:rsidR="00F315F8">
        <w:rPr>
          <w:rFonts w:ascii="Avenir Next Medium" w:hAnsi="Avenir Next Medium" w:cs="Arial"/>
        </w:rPr>
        <w:t xml:space="preserve">users’ </w:t>
      </w:r>
      <w:r w:rsidR="00630353" w:rsidRPr="00630353">
        <w:rPr>
          <w:rFonts w:ascii="Avenir Next Medium" w:hAnsi="Avenir Next Medium" w:cs="Arial"/>
        </w:rPr>
        <w:t>unique styles</w:t>
      </w:r>
      <w:r w:rsidR="00072DEA">
        <w:rPr>
          <w:rFonts w:ascii="Avenir Next Medium" w:hAnsi="Avenir Next Medium" w:cs="Arial"/>
        </w:rPr>
        <w:t>.</w:t>
      </w:r>
      <w:r w:rsidR="00D55B3E">
        <w:rPr>
          <w:rFonts w:ascii="Avenir Next Medium" w:hAnsi="Avenir Next Medium" w:cs="Arial"/>
        </w:rPr>
        <w:t xml:space="preserve"> </w:t>
      </w:r>
    </w:p>
    <w:p w14:paraId="077E9A97" w14:textId="77777777" w:rsidR="00B77BFF" w:rsidRDefault="00B77BFF">
      <w:pPr>
        <w:snapToGrid w:val="0"/>
        <w:spacing w:after="0" w:line="240" w:lineRule="auto"/>
        <w:jc w:val="both"/>
        <w:rPr>
          <w:rFonts w:ascii="Avenir Next Medium" w:hAnsi="Avenir Next Medium" w:cs="Arial"/>
        </w:rPr>
      </w:pPr>
    </w:p>
    <w:p w14:paraId="0CF8FD81" w14:textId="631BAD58" w:rsidR="00147A56" w:rsidRDefault="00147A56" w:rsidP="000B6897">
      <w:pPr>
        <w:snapToGrid w:val="0"/>
        <w:spacing w:after="0" w:line="240" w:lineRule="auto"/>
        <w:jc w:val="both"/>
        <w:rPr>
          <w:rFonts w:ascii="Avenir Next Medium" w:hAnsi="Avenir Next Medium" w:cs="Arial"/>
          <w:b/>
          <w:bCs/>
        </w:rPr>
      </w:pPr>
      <w:r w:rsidRPr="00147A56">
        <w:rPr>
          <w:rFonts w:ascii="Avenir Next Medium" w:hAnsi="Avenir Next Medium" w:cs="Arial"/>
          <w:b/>
          <w:bCs/>
        </w:rPr>
        <w:t xml:space="preserve">All-Round Care </w:t>
      </w:r>
      <w:r w:rsidR="000B7D7D">
        <w:rPr>
          <w:rFonts w:ascii="Avenir Next Medium" w:hAnsi="Avenir Next Medium" w:cs="Arial"/>
          <w:b/>
          <w:bCs/>
        </w:rPr>
        <w:t>f</w:t>
      </w:r>
      <w:r w:rsidRPr="00147A56">
        <w:rPr>
          <w:rFonts w:ascii="Avenir Next Medium" w:hAnsi="Avenir Next Medium" w:cs="Arial"/>
          <w:b/>
          <w:bCs/>
        </w:rPr>
        <w:t>or Better Health</w:t>
      </w:r>
      <w:r w:rsidR="008029BE">
        <w:rPr>
          <w:rFonts w:ascii="Avenir Next Medium" w:hAnsi="Avenir Next Medium" w:cs="Arial"/>
          <w:b/>
          <w:bCs/>
        </w:rPr>
        <w:t xml:space="preserve"> Management</w:t>
      </w:r>
      <w:r w:rsidR="00627379">
        <w:rPr>
          <w:rStyle w:val="af4"/>
          <w:rFonts w:ascii="Avenir Next Medium" w:hAnsi="Avenir Next Medium" w:cs="Arial"/>
          <w:b/>
          <w:bCs/>
        </w:rPr>
        <w:footnoteReference w:id="1"/>
      </w:r>
    </w:p>
    <w:p w14:paraId="6F2CF82D" w14:textId="0EDD07BA" w:rsidR="00072DEA" w:rsidRDefault="00C833E7" w:rsidP="00B00B2B">
      <w:pPr>
        <w:snapToGrid w:val="0"/>
        <w:spacing w:after="0" w:line="240" w:lineRule="auto"/>
        <w:jc w:val="both"/>
        <w:rPr>
          <w:rFonts w:ascii="Avenir Next Medium" w:hAnsi="Avenir Next Medium" w:cs="Arial"/>
        </w:rPr>
      </w:pPr>
      <w:r>
        <w:rPr>
          <w:rFonts w:ascii="Avenir Next Medium" w:hAnsi="Avenir Next Medium" w:cs="Arial"/>
        </w:rPr>
        <w:t>Ideal for</w:t>
      </w:r>
      <w:r w:rsidR="00335184">
        <w:rPr>
          <w:rFonts w:ascii="Avenir Next Medium" w:hAnsi="Avenir Next Medium" w:cs="Arial"/>
        </w:rPr>
        <w:t xml:space="preserve"> </w:t>
      </w:r>
      <w:r w:rsidR="00C42964">
        <w:rPr>
          <w:rFonts w:ascii="Avenir Next Medium" w:hAnsi="Avenir Next Medium" w:cs="Arial"/>
        </w:rPr>
        <w:t xml:space="preserve">health-conscious </w:t>
      </w:r>
      <w:r w:rsidR="009B6468">
        <w:rPr>
          <w:rFonts w:ascii="Avenir Next Medium" w:hAnsi="Avenir Next Medium" w:cs="Arial"/>
        </w:rPr>
        <w:t>individuals</w:t>
      </w:r>
      <w:r w:rsidR="00C42964">
        <w:rPr>
          <w:rFonts w:ascii="Avenir Next Medium" w:hAnsi="Avenir Next Medium" w:cs="Arial"/>
        </w:rPr>
        <w:t xml:space="preserve">, </w:t>
      </w:r>
      <w:r w:rsidR="004F4882">
        <w:rPr>
          <w:rFonts w:ascii="Avenir Next Medium" w:hAnsi="Avenir Next Medium" w:cs="Arial"/>
        </w:rPr>
        <w:t xml:space="preserve">the </w:t>
      </w:r>
      <w:r w:rsidR="004A5E8E">
        <w:rPr>
          <w:rFonts w:ascii="Avenir Next Medium" w:hAnsi="Avenir Next Medium" w:cs="Arial"/>
        </w:rPr>
        <w:t xml:space="preserve">HONOR Band 6 </w:t>
      </w:r>
      <w:r w:rsidR="00D4698F">
        <w:rPr>
          <w:rFonts w:ascii="Avenir Next Medium" w:hAnsi="Avenir Next Medium" w:cs="Arial"/>
        </w:rPr>
        <w:t>provides</w:t>
      </w:r>
      <w:r w:rsidR="00E14AC8">
        <w:rPr>
          <w:rFonts w:ascii="Avenir Next Medium" w:hAnsi="Avenir Next Medium" w:cs="Arial"/>
        </w:rPr>
        <w:t xml:space="preserve"> a wealth of </w:t>
      </w:r>
      <w:r w:rsidR="00335184">
        <w:rPr>
          <w:rFonts w:ascii="Avenir Next Medium" w:hAnsi="Avenir Next Medium" w:cs="Arial"/>
        </w:rPr>
        <w:t xml:space="preserve">essential </w:t>
      </w:r>
      <w:r w:rsidR="00A045C4">
        <w:rPr>
          <w:rFonts w:ascii="Avenir Next Medium" w:hAnsi="Avenir Next Medium" w:cs="Arial"/>
        </w:rPr>
        <w:t>health monitoring features</w:t>
      </w:r>
      <w:r>
        <w:rPr>
          <w:rFonts w:ascii="Avenir Next Medium" w:hAnsi="Avenir Next Medium" w:cs="Arial"/>
        </w:rPr>
        <w:t xml:space="preserve"> </w:t>
      </w:r>
      <w:r w:rsidR="00382EDD">
        <w:rPr>
          <w:rFonts w:ascii="Avenir Next Medium" w:hAnsi="Avenir Next Medium" w:cs="Arial"/>
        </w:rPr>
        <w:t xml:space="preserve">that </w:t>
      </w:r>
      <w:r w:rsidR="004F4882">
        <w:rPr>
          <w:rFonts w:ascii="Avenir Next Medium" w:hAnsi="Avenir Next Medium" w:cs="Arial"/>
        </w:rPr>
        <w:t xml:space="preserve">allow users to </w:t>
      </w:r>
      <w:r w:rsidR="008029BE">
        <w:rPr>
          <w:rFonts w:ascii="Avenir Next Medium" w:hAnsi="Avenir Next Medium" w:cs="Arial"/>
        </w:rPr>
        <w:t xml:space="preserve">better </w:t>
      </w:r>
      <w:r w:rsidR="00D45CC2">
        <w:rPr>
          <w:rFonts w:ascii="Avenir Next Medium" w:hAnsi="Avenir Next Medium" w:cs="Arial"/>
        </w:rPr>
        <w:t>understand</w:t>
      </w:r>
      <w:r w:rsidR="004F4882">
        <w:rPr>
          <w:rFonts w:ascii="Avenir Next Medium" w:hAnsi="Avenir Next Medium" w:cs="Arial"/>
        </w:rPr>
        <w:t xml:space="preserve"> their body</w:t>
      </w:r>
      <w:r w:rsidR="004F4882" w:rsidRPr="004E206B">
        <w:rPr>
          <w:rFonts w:ascii="Avenir Next Medium" w:hAnsi="Avenir Next Medium" w:cs="Arial"/>
        </w:rPr>
        <w:t xml:space="preserve">. </w:t>
      </w:r>
      <w:r w:rsidR="006337D3" w:rsidRPr="004E206B">
        <w:rPr>
          <w:rFonts w:ascii="Avenir Next Medium" w:hAnsi="Avenir Next Medium" w:cs="Arial"/>
        </w:rPr>
        <w:t>Enabled by</w:t>
      </w:r>
      <w:r w:rsidR="00335184" w:rsidRPr="004E206B">
        <w:rPr>
          <w:rFonts w:ascii="Avenir Next Medium" w:hAnsi="Avenir Next Medium" w:cs="Arial"/>
        </w:rPr>
        <w:t xml:space="preserve"> </w:t>
      </w:r>
      <w:r w:rsidR="004F4882" w:rsidRPr="004E206B">
        <w:rPr>
          <w:rFonts w:ascii="Avenir Next Medium" w:hAnsi="Avenir Next Medium" w:cs="Arial"/>
        </w:rPr>
        <w:t xml:space="preserve">Pulse </w:t>
      </w:r>
      <w:r w:rsidR="00630728" w:rsidRPr="004E206B">
        <w:rPr>
          <w:rFonts w:ascii="Avenir Next Medium" w:hAnsi="Avenir Next Medium" w:cs="Arial"/>
        </w:rPr>
        <w:t>Oxygen</w:t>
      </w:r>
      <w:r w:rsidR="004F4882" w:rsidRPr="004E206B">
        <w:rPr>
          <w:rFonts w:ascii="Avenir Next Medium" w:hAnsi="Avenir Next Medium" w:cs="Arial"/>
        </w:rPr>
        <w:t xml:space="preserve"> </w:t>
      </w:r>
      <w:r w:rsidR="004F4882" w:rsidRPr="004E206B">
        <w:rPr>
          <w:rFonts w:ascii="Avenir Next Medium" w:hAnsi="Avenir Next Medium" w:cs="Arial"/>
        </w:rPr>
        <w:lastRenderedPageBreak/>
        <w:t>Saturation (SpO2) monitoring</w:t>
      </w:r>
      <w:r w:rsidR="004438DB" w:rsidRPr="004E206B">
        <w:rPr>
          <w:rStyle w:val="af4"/>
          <w:rFonts w:ascii="Avenir Next Medium" w:hAnsi="Avenir Next Medium" w:cs="Arial"/>
        </w:rPr>
        <w:footnoteReference w:id="2"/>
      </w:r>
      <w:r w:rsidR="00E55929">
        <w:rPr>
          <w:rFonts w:ascii="Avenir Next Medium" w:hAnsi="Avenir Next Medium" w:cs="Arial"/>
        </w:rPr>
        <w:t>,</w:t>
      </w:r>
      <w:r w:rsidR="004E206B">
        <w:rPr>
          <w:rFonts w:ascii="Avenir Next Medium" w:hAnsi="Avenir Next Medium" w:cs="Arial"/>
        </w:rPr>
        <w:t xml:space="preserve"> </w:t>
      </w:r>
      <w:r w:rsidR="006337D3" w:rsidRPr="004E206B">
        <w:rPr>
          <w:rFonts w:ascii="Avenir Next Medium" w:hAnsi="Avenir Next Medium" w:cs="Arial"/>
        </w:rPr>
        <w:t>t</w:t>
      </w:r>
      <w:r w:rsidR="00E342DA" w:rsidRPr="004E206B">
        <w:rPr>
          <w:rFonts w:ascii="Avenir Next Medium" w:hAnsi="Avenir Next Medium" w:cs="Arial"/>
        </w:rPr>
        <w:t xml:space="preserve">he HONOR Band 6 </w:t>
      </w:r>
      <w:r w:rsidR="006337D3" w:rsidRPr="004E206B">
        <w:rPr>
          <w:rFonts w:ascii="Avenir Next Medium" w:hAnsi="Avenir Next Medium" w:cs="Arial"/>
        </w:rPr>
        <w:t>can</w:t>
      </w:r>
      <w:r w:rsidR="00E342DA" w:rsidRPr="004E206B">
        <w:rPr>
          <w:rFonts w:ascii="Avenir Next Medium" w:hAnsi="Avenir Next Medium" w:cs="Arial"/>
        </w:rPr>
        <w:t xml:space="preserve"> detect users’ </w:t>
      </w:r>
      <w:r w:rsidR="006337D3" w:rsidRPr="004E206B">
        <w:rPr>
          <w:rFonts w:ascii="Avenir Next Medium" w:hAnsi="Avenir Next Medium" w:cs="Arial"/>
        </w:rPr>
        <w:t xml:space="preserve">blood </w:t>
      </w:r>
      <w:r w:rsidR="00E342DA" w:rsidRPr="004E206B">
        <w:rPr>
          <w:rFonts w:ascii="Avenir Next Medium" w:hAnsi="Avenir Next Medium" w:cs="Arial"/>
        </w:rPr>
        <w:t xml:space="preserve">oxygen </w:t>
      </w:r>
      <w:r w:rsidR="006337D3" w:rsidRPr="004E206B">
        <w:rPr>
          <w:rFonts w:ascii="Avenir Next Medium" w:hAnsi="Avenir Next Medium" w:cs="Arial"/>
        </w:rPr>
        <w:t>levels</w:t>
      </w:r>
      <w:r w:rsidR="00382EDD" w:rsidRPr="004E206B">
        <w:rPr>
          <w:rFonts w:ascii="Avenir Next Medium" w:hAnsi="Avenir Next Medium" w:cs="Arial"/>
        </w:rPr>
        <w:t xml:space="preserve">, which is </w:t>
      </w:r>
      <w:r w:rsidR="008029BE" w:rsidRPr="004E206B">
        <w:rPr>
          <w:rFonts w:ascii="Avenir Next Medium" w:hAnsi="Avenir Next Medium" w:cs="Arial"/>
        </w:rPr>
        <w:t>essential</w:t>
      </w:r>
      <w:r w:rsidR="00382EDD" w:rsidRPr="004E206B">
        <w:rPr>
          <w:rFonts w:ascii="Avenir Next Medium" w:hAnsi="Avenir Next Medium" w:cs="Arial"/>
        </w:rPr>
        <w:t xml:space="preserve"> for those who </w:t>
      </w:r>
      <w:r w:rsidR="00630353" w:rsidRPr="004E206B">
        <w:rPr>
          <w:rFonts w:ascii="Avenir Next Medium" w:hAnsi="Avenir Next Medium" w:cs="Arial"/>
        </w:rPr>
        <w:t>keep tabs on</w:t>
      </w:r>
      <w:r w:rsidR="002D6F99" w:rsidRPr="004E206B">
        <w:rPr>
          <w:rFonts w:ascii="Avenir Next Medium" w:hAnsi="Avenir Next Medium" w:cs="Arial"/>
        </w:rPr>
        <w:t xml:space="preserve"> </w:t>
      </w:r>
      <w:r w:rsidR="004438DB" w:rsidRPr="004E206B">
        <w:rPr>
          <w:rFonts w:ascii="Avenir Next Medium" w:hAnsi="Avenir Next Medium" w:cs="Arial"/>
        </w:rPr>
        <w:t>their</w:t>
      </w:r>
      <w:r w:rsidR="00382EDD" w:rsidRPr="004E206B">
        <w:rPr>
          <w:rFonts w:ascii="Avenir Next Medium" w:hAnsi="Avenir Next Medium" w:cs="Arial"/>
        </w:rPr>
        <w:t xml:space="preserve"> respiratory</w:t>
      </w:r>
      <w:r w:rsidR="00851FEA" w:rsidRPr="004E206B">
        <w:rPr>
          <w:rFonts w:ascii="Avenir Next Medium" w:hAnsi="Avenir Next Medium" w:cs="Arial"/>
        </w:rPr>
        <w:t xml:space="preserve"> </w:t>
      </w:r>
      <w:r w:rsidR="004438DB" w:rsidRPr="004E206B">
        <w:rPr>
          <w:rFonts w:ascii="Avenir Next Medium" w:hAnsi="Avenir Next Medium" w:cs="Arial"/>
        </w:rPr>
        <w:t>health</w:t>
      </w:r>
      <w:r w:rsidR="008029BE" w:rsidRPr="004E206B">
        <w:rPr>
          <w:rFonts w:ascii="Avenir Next Medium" w:hAnsi="Avenir Next Medium" w:cs="Arial"/>
        </w:rPr>
        <w:t xml:space="preserve"> or who enjoy hiking or climbing at high altitudes</w:t>
      </w:r>
      <w:r w:rsidR="00335184" w:rsidRPr="004E206B">
        <w:rPr>
          <w:rFonts w:ascii="Avenir Next Medium" w:hAnsi="Avenir Next Medium" w:cs="Arial"/>
        </w:rPr>
        <w:t xml:space="preserve">. </w:t>
      </w:r>
      <w:r w:rsidR="008029BE" w:rsidRPr="004E206B">
        <w:rPr>
          <w:rFonts w:ascii="Avenir Next Medium" w:hAnsi="Avenir Next Medium" w:cs="Arial"/>
        </w:rPr>
        <w:t xml:space="preserve">Thanks to an </w:t>
      </w:r>
      <w:r w:rsidR="000B7D7D" w:rsidRPr="004E206B">
        <w:rPr>
          <w:rFonts w:ascii="Avenir Next Medium" w:hAnsi="Avenir Next Medium" w:cs="Arial"/>
        </w:rPr>
        <w:t xml:space="preserve">optical heart rate sensor </w:t>
      </w:r>
      <w:r w:rsidR="0022667C" w:rsidRPr="004E206B">
        <w:rPr>
          <w:rFonts w:ascii="Avenir Next Medium" w:hAnsi="Avenir Next Medium" w:cs="Arial"/>
        </w:rPr>
        <w:t xml:space="preserve">and </w:t>
      </w:r>
      <w:r w:rsidR="008029BE" w:rsidRPr="004E206B">
        <w:rPr>
          <w:rFonts w:ascii="Avenir Next Medium" w:hAnsi="Avenir Next Medium" w:cs="Arial"/>
        </w:rPr>
        <w:t>a</w:t>
      </w:r>
      <w:r w:rsidR="00BD1D95" w:rsidRPr="004E206B">
        <w:rPr>
          <w:rFonts w:ascii="Avenir Next Medium" w:hAnsi="Avenir Next Medium" w:cs="Arial"/>
        </w:rPr>
        <w:t xml:space="preserve"> precise AI algorithm, </w:t>
      </w:r>
      <w:r w:rsidR="008029BE" w:rsidRPr="004E206B">
        <w:rPr>
          <w:rFonts w:ascii="Avenir Next Medium" w:hAnsi="Avenir Next Medium" w:cs="Arial"/>
        </w:rPr>
        <w:t>the HONOR Band 6 also</w:t>
      </w:r>
      <w:r w:rsidR="00AE3582" w:rsidRPr="004E206B">
        <w:rPr>
          <w:rFonts w:ascii="Avenir Next Medium" w:hAnsi="Avenir Next Medium" w:cs="Arial"/>
        </w:rPr>
        <w:t xml:space="preserve"> supports </w:t>
      </w:r>
      <w:r w:rsidR="00DA0A1B">
        <w:rPr>
          <w:rFonts w:ascii="Avenir Next Medium" w:hAnsi="Avenir Next Medium" w:cs="Arial"/>
        </w:rPr>
        <w:t xml:space="preserve">24/7 </w:t>
      </w:r>
      <w:r w:rsidR="00705D91" w:rsidRPr="004E206B">
        <w:rPr>
          <w:rFonts w:ascii="Avenir Next Medium" w:hAnsi="Avenir Next Medium" w:cs="Arial"/>
        </w:rPr>
        <w:t>real</w:t>
      </w:r>
      <w:r w:rsidR="00DA0A1B">
        <w:rPr>
          <w:rFonts w:ascii="Avenir Next Medium" w:hAnsi="Avenir Next Medium" w:cs="Arial"/>
        </w:rPr>
        <w:t>-</w:t>
      </w:r>
      <w:r w:rsidR="00705D91" w:rsidRPr="004E206B">
        <w:rPr>
          <w:rFonts w:ascii="Avenir Next Medium" w:hAnsi="Avenir Next Medium" w:cs="Arial"/>
        </w:rPr>
        <w:t>time continuous heart rate monitoring</w:t>
      </w:r>
      <w:r w:rsidR="00AE3582" w:rsidRPr="004E206B">
        <w:rPr>
          <w:rFonts w:ascii="Avenir Next Medium" w:hAnsi="Avenir Next Medium" w:cs="Arial"/>
        </w:rPr>
        <w:t xml:space="preserve"> </w:t>
      </w:r>
      <w:r w:rsidR="008029BE" w:rsidRPr="004E206B">
        <w:rPr>
          <w:rFonts w:ascii="Avenir Next Medium" w:hAnsi="Avenir Next Medium" w:cs="Arial"/>
        </w:rPr>
        <w:t>which</w:t>
      </w:r>
      <w:r w:rsidR="00D6243D" w:rsidRPr="004E206B">
        <w:rPr>
          <w:rFonts w:ascii="Avenir Next Medium" w:hAnsi="Avenir Next Medium" w:cs="Arial"/>
        </w:rPr>
        <w:t xml:space="preserve"> </w:t>
      </w:r>
      <w:r w:rsidR="008029BE" w:rsidRPr="004E206B">
        <w:rPr>
          <w:rFonts w:ascii="Avenir Next Medium" w:hAnsi="Avenir Next Medium" w:cs="Arial"/>
        </w:rPr>
        <w:t>alerts users</w:t>
      </w:r>
      <w:r w:rsidR="00D6243D" w:rsidRPr="004E206B">
        <w:rPr>
          <w:rFonts w:ascii="Avenir Next Medium" w:hAnsi="Avenir Next Medium" w:cs="Arial"/>
        </w:rPr>
        <w:t xml:space="preserve"> </w:t>
      </w:r>
      <w:r w:rsidR="008029BE" w:rsidRPr="004E206B">
        <w:rPr>
          <w:rFonts w:ascii="Avenir Next Medium" w:hAnsi="Avenir Next Medium" w:cs="Arial"/>
        </w:rPr>
        <w:t>when an abnormal</w:t>
      </w:r>
      <w:r w:rsidR="00D6243D" w:rsidRPr="004E206B">
        <w:rPr>
          <w:rFonts w:ascii="Avenir Next Medium" w:hAnsi="Avenir Next Medium" w:cs="Arial"/>
        </w:rPr>
        <w:t xml:space="preserve"> heart rate is </w:t>
      </w:r>
      <w:r w:rsidR="008029BE" w:rsidRPr="004E206B">
        <w:rPr>
          <w:rFonts w:ascii="Avenir Next Medium" w:hAnsi="Avenir Next Medium" w:cs="Arial"/>
        </w:rPr>
        <w:t>detected</w:t>
      </w:r>
      <w:r w:rsidR="00D6243D" w:rsidRPr="004E206B">
        <w:rPr>
          <w:rFonts w:ascii="Avenir Next Medium" w:hAnsi="Avenir Next Medium" w:cs="Arial"/>
        </w:rPr>
        <w:t xml:space="preserve">. </w:t>
      </w:r>
    </w:p>
    <w:p w14:paraId="634223E7" w14:textId="77777777" w:rsidR="00072DEA" w:rsidRDefault="00072DEA" w:rsidP="00B00B2B">
      <w:pPr>
        <w:snapToGrid w:val="0"/>
        <w:spacing w:after="0" w:line="240" w:lineRule="auto"/>
        <w:jc w:val="both"/>
        <w:rPr>
          <w:rFonts w:ascii="Avenir Next Medium" w:hAnsi="Avenir Next Medium" w:cs="Arial"/>
        </w:rPr>
      </w:pPr>
    </w:p>
    <w:p w14:paraId="6B51868C" w14:textId="77777777" w:rsidR="00072DEA" w:rsidRDefault="00275D2F" w:rsidP="00B00B2B">
      <w:pPr>
        <w:snapToGrid w:val="0"/>
        <w:spacing w:after="0" w:line="240" w:lineRule="auto"/>
        <w:jc w:val="both"/>
        <w:rPr>
          <w:ins w:id="0" w:author="xushizheng 90000556" w:date="2021-03-12T19:17:00Z"/>
          <w:rFonts w:ascii="Avenir Next Medium" w:hAnsi="Avenir Next Medium" w:cs="Arial"/>
        </w:rPr>
      </w:pPr>
      <w:r w:rsidRPr="004E206B">
        <w:rPr>
          <w:rFonts w:ascii="Avenir Next Medium" w:hAnsi="Avenir Next Medium" w:cs="Arial"/>
        </w:rPr>
        <w:t xml:space="preserve">By </w:t>
      </w:r>
      <w:r w:rsidR="008029BE" w:rsidRPr="004E206B">
        <w:rPr>
          <w:rFonts w:ascii="Avenir Next Medium" w:hAnsi="Avenir Next Medium" w:cs="Arial"/>
        </w:rPr>
        <w:t xml:space="preserve">tracking </w:t>
      </w:r>
      <w:r w:rsidRPr="004E206B">
        <w:rPr>
          <w:rFonts w:ascii="Avenir Next Medium" w:hAnsi="Avenir Next Medium" w:cs="Arial"/>
        </w:rPr>
        <w:t>heart rate variability, the HONOR Band</w:t>
      </w:r>
      <w:r w:rsidR="00D1639B" w:rsidRPr="004E206B">
        <w:rPr>
          <w:rFonts w:ascii="Avenir Next Medium" w:hAnsi="Avenir Next Medium" w:cs="Arial"/>
        </w:rPr>
        <w:t xml:space="preserve"> 6</w:t>
      </w:r>
      <w:r w:rsidRPr="004E206B">
        <w:rPr>
          <w:rFonts w:ascii="Avenir Next Medium" w:hAnsi="Avenir Next Medium" w:cs="Arial"/>
        </w:rPr>
        <w:t xml:space="preserve"> </w:t>
      </w:r>
      <w:r w:rsidR="008029BE" w:rsidRPr="004E206B">
        <w:rPr>
          <w:rFonts w:ascii="Avenir Next Medium" w:hAnsi="Avenir Next Medium" w:cs="Arial"/>
        </w:rPr>
        <w:t xml:space="preserve">effortlessly </w:t>
      </w:r>
      <w:r w:rsidR="00235BFE">
        <w:rPr>
          <w:rFonts w:ascii="Avenir Next Medium" w:hAnsi="Avenir Next Medium" w:cs="Arial"/>
        </w:rPr>
        <w:t>monitors</w:t>
      </w:r>
      <w:r>
        <w:rPr>
          <w:rFonts w:ascii="Avenir Next Medium" w:hAnsi="Avenir Next Medium" w:cs="Arial"/>
        </w:rPr>
        <w:t xml:space="preserve"> users’ stress level</w:t>
      </w:r>
      <w:r w:rsidR="008029BE">
        <w:rPr>
          <w:rFonts w:ascii="Avenir Next Medium" w:hAnsi="Avenir Next Medium" w:cs="Arial"/>
        </w:rPr>
        <w:t>s</w:t>
      </w:r>
      <w:r>
        <w:rPr>
          <w:rFonts w:ascii="Avenir Next Medium" w:hAnsi="Avenir Next Medium" w:cs="Arial"/>
        </w:rPr>
        <w:t xml:space="preserve"> throughout the day</w:t>
      </w:r>
      <w:r w:rsidR="006E285F" w:rsidRPr="000B6897">
        <w:rPr>
          <w:rFonts w:ascii="Avenir Next Medium" w:hAnsi="Avenir Next Medium" w:cs="Arial"/>
        </w:rPr>
        <w:t xml:space="preserve"> and help</w:t>
      </w:r>
      <w:r w:rsidR="008029BE">
        <w:rPr>
          <w:rFonts w:ascii="Avenir Next Medium" w:hAnsi="Avenir Next Medium" w:cs="Arial"/>
        </w:rPr>
        <w:t>s</w:t>
      </w:r>
      <w:r w:rsidR="006E285F">
        <w:rPr>
          <w:rFonts w:ascii="Avenir Next Medium" w:hAnsi="Avenir Next Medium" w:cs="Arial"/>
        </w:rPr>
        <w:t xml:space="preserve"> users to </w:t>
      </w:r>
      <w:r w:rsidR="009B6468">
        <w:rPr>
          <w:rFonts w:ascii="Avenir Next Medium" w:hAnsi="Avenir Next Medium" w:cs="Arial"/>
        </w:rPr>
        <w:t>release</w:t>
      </w:r>
      <w:r w:rsidR="006E285F">
        <w:rPr>
          <w:rFonts w:ascii="Avenir Next Medium" w:hAnsi="Avenir Next Medium" w:cs="Arial"/>
        </w:rPr>
        <w:t xml:space="preserve"> stress</w:t>
      </w:r>
      <w:r w:rsidR="00BD1D95">
        <w:rPr>
          <w:rFonts w:ascii="Avenir Next Medium" w:hAnsi="Avenir Next Medium" w:cs="Arial"/>
        </w:rPr>
        <w:t xml:space="preserve"> and tension</w:t>
      </w:r>
      <w:r w:rsidR="006E285F">
        <w:rPr>
          <w:rFonts w:ascii="Avenir Next Medium" w:hAnsi="Avenir Next Medium" w:cs="Arial"/>
        </w:rPr>
        <w:t xml:space="preserve"> through </w:t>
      </w:r>
      <w:r w:rsidR="00BD1D95">
        <w:rPr>
          <w:rFonts w:ascii="Avenir Next Medium" w:hAnsi="Avenir Next Medium" w:cs="Arial"/>
        </w:rPr>
        <w:t>guided</w:t>
      </w:r>
      <w:r w:rsidR="006E285F">
        <w:rPr>
          <w:rFonts w:ascii="Avenir Next Medium" w:hAnsi="Avenir Next Medium" w:cs="Arial"/>
        </w:rPr>
        <w:t xml:space="preserve"> breathing exercises</w:t>
      </w:r>
      <w:r w:rsidR="00BD1D95">
        <w:rPr>
          <w:rFonts w:ascii="Avenir Next Medium" w:hAnsi="Avenir Next Medium" w:cs="Arial"/>
        </w:rPr>
        <w:t xml:space="preserve">. </w:t>
      </w:r>
    </w:p>
    <w:p w14:paraId="6997963D" w14:textId="77777777" w:rsidR="00072DEA" w:rsidRDefault="00072DEA" w:rsidP="00B00B2B">
      <w:pPr>
        <w:snapToGrid w:val="0"/>
        <w:spacing w:after="0" w:line="240" w:lineRule="auto"/>
        <w:jc w:val="both"/>
        <w:rPr>
          <w:ins w:id="1" w:author="xushizheng 90000556" w:date="2021-03-12T19:17:00Z"/>
          <w:rFonts w:ascii="Avenir Next Medium" w:hAnsi="Avenir Next Medium" w:cs="Arial"/>
        </w:rPr>
      </w:pPr>
    </w:p>
    <w:p w14:paraId="463BF9C9" w14:textId="31A387A5" w:rsidR="00B00B2B" w:rsidRDefault="008029BE" w:rsidP="00B00B2B">
      <w:pPr>
        <w:snapToGrid w:val="0"/>
        <w:spacing w:after="0" w:line="240" w:lineRule="auto"/>
        <w:jc w:val="both"/>
        <w:rPr>
          <w:rFonts w:ascii="Avenir Next Medium" w:hAnsi="Avenir Next Medium" w:cs="Arial"/>
        </w:rPr>
      </w:pPr>
      <w:r>
        <w:rPr>
          <w:rFonts w:ascii="Avenir Next Medium" w:hAnsi="Avenir Next Medium" w:cs="Arial"/>
        </w:rPr>
        <w:t>Ensuring a good night’s sleep is equally as important as keeping an eye on your health and fitness throughout the day. As such</w:t>
      </w:r>
      <w:r w:rsidR="00BD1D95">
        <w:rPr>
          <w:rFonts w:ascii="Avenir Next Medium" w:hAnsi="Avenir Next Medium" w:cs="Arial"/>
        </w:rPr>
        <w:t xml:space="preserve">, the HONOR Band 6 is </w:t>
      </w:r>
      <w:r w:rsidR="004319A5">
        <w:rPr>
          <w:rFonts w:ascii="Avenir Next Medium" w:hAnsi="Avenir Next Medium" w:cs="Arial"/>
        </w:rPr>
        <w:t xml:space="preserve">well </w:t>
      </w:r>
      <w:r w:rsidR="00BD1D95">
        <w:rPr>
          <w:rFonts w:ascii="Avenir Next Medium" w:hAnsi="Avenir Next Medium" w:cs="Arial"/>
        </w:rPr>
        <w:t xml:space="preserve">equipped with </w:t>
      </w:r>
      <w:r>
        <w:rPr>
          <w:rFonts w:ascii="Avenir Next Medium" w:hAnsi="Avenir Next Medium" w:cs="Arial"/>
        </w:rPr>
        <w:t xml:space="preserve">a suite of </w:t>
      </w:r>
      <w:r w:rsidR="00BD1D95">
        <w:rPr>
          <w:rFonts w:ascii="Avenir Next Medium" w:hAnsi="Avenir Next Medium" w:cs="Arial"/>
        </w:rPr>
        <w:t xml:space="preserve">sleep tracking </w:t>
      </w:r>
      <w:r w:rsidR="004319A5">
        <w:rPr>
          <w:rFonts w:ascii="Avenir Next Medium" w:hAnsi="Avenir Next Medium" w:cs="Arial"/>
        </w:rPr>
        <w:t xml:space="preserve">capabilities </w:t>
      </w:r>
      <w:r w:rsidR="00BD1D95">
        <w:rPr>
          <w:rFonts w:ascii="Avenir Next Medium" w:hAnsi="Avenir Next Medium" w:cs="Arial"/>
        </w:rPr>
        <w:t xml:space="preserve">that </w:t>
      </w:r>
      <w:r>
        <w:rPr>
          <w:rFonts w:ascii="Avenir Next Medium" w:hAnsi="Avenir Next Medium" w:cs="Arial"/>
        </w:rPr>
        <w:t>identify</w:t>
      </w:r>
      <w:r w:rsidR="00BD1D95">
        <w:rPr>
          <w:rFonts w:ascii="Avenir Next Medium" w:hAnsi="Avenir Next Medium" w:cs="Arial"/>
        </w:rPr>
        <w:t xml:space="preserve"> </w:t>
      </w:r>
      <w:r w:rsidR="00B4114E">
        <w:rPr>
          <w:rFonts w:ascii="Avenir Next Medium" w:hAnsi="Avenir Next Medium" w:cs="Arial"/>
        </w:rPr>
        <w:t xml:space="preserve">and </w:t>
      </w:r>
      <w:r w:rsidR="00316CEF">
        <w:rPr>
          <w:rFonts w:ascii="Avenir Next Medium" w:hAnsi="Avenir Next Medium" w:cs="Arial"/>
        </w:rPr>
        <w:t xml:space="preserve">log data </w:t>
      </w:r>
      <w:r>
        <w:rPr>
          <w:rFonts w:ascii="Avenir Next Medium" w:hAnsi="Avenir Next Medium" w:cs="Arial"/>
        </w:rPr>
        <w:t xml:space="preserve">around </w:t>
      </w:r>
      <w:r w:rsidR="004D35E6">
        <w:rPr>
          <w:rFonts w:ascii="Avenir Next Medium" w:hAnsi="Avenir Next Medium" w:cs="Arial"/>
        </w:rPr>
        <w:t xml:space="preserve">users’ </w:t>
      </w:r>
      <w:r>
        <w:rPr>
          <w:rFonts w:ascii="Avenir Next Medium" w:hAnsi="Avenir Next Medium" w:cs="Arial"/>
        </w:rPr>
        <w:t xml:space="preserve">daily </w:t>
      </w:r>
      <w:r w:rsidR="00316CEF">
        <w:rPr>
          <w:rFonts w:ascii="Avenir Next Medium" w:hAnsi="Avenir Next Medium" w:cs="Arial"/>
        </w:rPr>
        <w:t xml:space="preserve">sleep status, including </w:t>
      </w:r>
      <w:r>
        <w:rPr>
          <w:rFonts w:ascii="Avenir Next Medium" w:hAnsi="Avenir Next Medium" w:cs="Arial"/>
        </w:rPr>
        <w:t xml:space="preserve">how much </w:t>
      </w:r>
      <w:r w:rsidR="000764FB">
        <w:rPr>
          <w:rFonts w:ascii="Avenir Next Medium" w:hAnsi="Avenir Next Medium" w:cs="Arial"/>
        </w:rPr>
        <w:t>deep sleep</w:t>
      </w:r>
      <w:r w:rsidR="00D45CC2">
        <w:rPr>
          <w:rFonts w:ascii="Avenir Next Medium" w:hAnsi="Avenir Next Medium" w:cs="Arial"/>
        </w:rPr>
        <w:t>,</w:t>
      </w:r>
      <w:r w:rsidR="000764FB">
        <w:rPr>
          <w:rFonts w:ascii="Avenir Next Medium" w:hAnsi="Avenir Next Medium" w:cs="Arial"/>
        </w:rPr>
        <w:t xml:space="preserve"> light sleep, REM sleep, awake time</w:t>
      </w:r>
      <w:r w:rsidR="00D45CC2">
        <w:rPr>
          <w:rFonts w:ascii="Avenir Next Medium" w:hAnsi="Avenir Next Medium" w:cs="Arial"/>
        </w:rPr>
        <w:t xml:space="preserve"> </w:t>
      </w:r>
      <w:r w:rsidR="000764FB">
        <w:rPr>
          <w:rFonts w:ascii="Avenir Next Medium" w:hAnsi="Avenir Next Medium" w:cs="Arial"/>
        </w:rPr>
        <w:t xml:space="preserve">and </w:t>
      </w:r>
      <w:r>
        <w:rPr>
          <w:rFonts w:ascii="Avenir Next Medium" w:hAnsi="Avenir Next Medium" w:cs="Arial"/>
        </w:rPr>
        <w:t xml:space="preserve">naps </w:t>
      </w:r>
      <w:r w:rsidR="004D35E6">
        <w:rPr>
          <w:rFonts w:ascii="Avenir Next Medium" w:hAnsi="Avenir Next Medium" w:cs="Arial"/>
        </w:rPr>
        <w:t>you</w:t>
      </w:r>
      <w:r>
        <w:rPr>
          <w:rFonts w:ascii="Avenir Next Medium" w:hAnsi="Avenir Next Medium" w:cs="Arial"/>
        </w:rPr>
        <w:t xml:space="preserve"> take each day</w:t>
      </w:r>
      <w:r w:rsidR="00B4114E">
        <w:rPr>
          <w:rFonts w:ascii="Avenir Next Medium" w:hAnsi="Avenir Next Medium" w:cs="Arial"/>
        </w:rPr>
        <w:t xml:space="preserve">. </w:t>
      </w:r>
      <w:r w:rsidR="00777FEF">
        <w:rPr>
          <w:rFonts w:ascii="Avenir Next Medium" w:hAnsi="Avenir Next Medium" w:cs="Arial"/>
        </w:rPr>
        <w:t>T</w:t>
      </w:r>
      <w:r>
        <w:rPr>
          <w:rFonts w:ascii="Avenir Next Medium" w:hAnsi="Avenir Next Medium" w:cs="Arial"/>
        </w:rPr>
        <w:t>he HON</w:t>
      </w:r>
      <w:r w:rsidR="009C7674">
        <w:rPr>
          <w:rFonts w:ascii="Avenir Next Medium" w:hAnsi="Avenir Next Medium" w:cs="Arial"/>
        </w:rPr>
        <w:t>O</w:t>
      </w:r>
      <w:r>
        <w:rPr>
          <w:rFonts w:ascii="Avenir Next Medium" w:hAnsi="Avenir Next Medium" w:cs="Arial"/>
        </w:rPr>
        <w:t xml:space="preserve">R Band 6 </w:t>
      </w:r>
      <w:r w:rsidR="00777FEF">
        <w:rPr>
          <w:rFonts w:ascii="Avenir Next Medium" w:hAnsi="Avenir Next Medium" w:cs="Arial"/>
        </w:rPr>
        <w:t xml:space="preserve">also </w:t>
      </w:r>
      <w:r w:rsidR="00B4114E" w:rsidRPr="00B4114E">
        <w:rPr>
          <w:rFonts w:ascii="Avenir Next Medium" w:hAnsi="Avenir Next Medium" w:cs="Arial"/>
        </w:rPr>
        <w:t>provide</w:t>
      </w:r>
      <w:r w:rsidR="00B4114E">
        <w:rPr>
          <w:rFonts w:ascii="Avenir Next Medium" w:hAnsi="Avenir Next Medium" w:cs="Arial"/>
        </w:rPr>
        <w:t>s</w:t>
      </w:r>
      <w:r w:rsidR="00B4114E" w:rsidRPr="00B4114E">
        <w:rPr>
          <w:rFonts w:ascii="Avenir Next Medium" w:hAnsi="Avenir Next Medium" w:cs="Arial"/>
        </w:rPr>
        <w:t xml:space="preserve"> personalized assessments and suggestions</w:t>
      </w:r>
      <w:r w:rsidR="00B4114E">
        <w:rPr>
          <w:rFonts w:ascii="Avenir Next Medium" w:hAnsi="Avenir Next Medium" w:cs="Arial"/>
        </w:rPr>
        <w:t xml:space="preserve"> tailored to </w:t>
      </w:r>
      <w:r>
        <w:rPr>
          <w:rFonts w:ascii="Avenir Next Medium" w:hAnsi="Avenir Next Medium" w:cs="Arial"/>
        </w:rPr>
        <w:t xml:space="preserve">improving </w:t>
      </w:r>
      <w:r w:rsidR="004D35E6">
        <w:rPr>
          <w:rFonts w:ascii="Avenir Next Medium" w:hAnsi="Avenir Next Medium" w:cs="Arial"/>
        </w:rPr>
        <w:t>users’</w:t>
      </w:r>
      <w:r w:rsidR="00365DC0">
        <w:rPr>
          <w:rFonts w:ascii="Avenir Next Medium" w:hAnsi="Avenir Next Medium" w:cs="Arial"/>
        </w:rPr>
        <w:t xml:space="preserve"> sleep</w:t>
      </w:r>
      <w:r w:rsidR="004D35E6">
        <w:rPr>
          <w:rFonts w:ascii="Avenir Next Medium" w:hAnsi="Avenir Next Medium" w:cs="Arial"/>
        </w:rPr>
        <w:t xml:space="preserve"> </w:t>
      </w:r>
      <w:r>
        <w:rPr>
          <w:rFonts w:ascii="Avenir Next Medium" w:hAnsi="Avenir Next Medium" w:cs="Arial"/>
        </w:rPr>
        <w:t>quality.</w:t>
      </w:r>
      <w:r w:rsidR="00B4114E">
        <w:rPr>
          <w:rFonts w:ascii="Avenir Next Medium" w:hAnsi="Avenir Next Medium" w:cs="Arial"/>
        </w:rPr>
        <w:t xml:space="preserve"> </w:t>
      </w:r>
    </w:p>
    <w:p w14:paraId="098FDD90" w14:textId="77777777" w:rsidR="00BD1D95" w:rsidRDefault="00BD1D95" w:rsidP="000B6897">
      <w:pPr>
        <w:snapToGrid w:val="0"/>
        <w:spacing w:after="0" w:line="240" w:lineRule="auto"/>
        <w:jc w:val="both"/>
        <w:rPr>
          <w:rFonts w:ascii="Avenir Next Medium" w:hAnsi="Avenir Next Medium" w:cs="Arial"/>
        </w:rPr>
      </w:pPr>
    </w:p>
    <w:p w14:paraId="08FA4D15" w14:textId="119A1972" w:rsidR="00651CE5" w:rsidRPr="00B00B2B" w:rsidRDefault="006D674F" w:rsidP="000B6897">
      <w:pPr>
        <w:snapToGrid w:val="0"/>
        <w:spacing w:after="0" w:line="240" w:lineRule="auto"/>
        <w:jc w:val="both"/>
        <w:rPr>
          <w:rFonts w:ascii="Avenir Next Medium" w:hAnsi="Avenir Next Medium" w:cs="Arial"/>
          <w:b/>
          <w:bCs/>
        </w:rPr>
      </w:pPr>
      <w:r w:rsidRPr="000B6897">
        <w:rPr>
          <w:rFonts w:ascii="Avenir Next Medium" w:hAnsi="Avenir Next Medium" w:cs="Arial"/>
          <w:b/>
          <w:bCs/>
        </w:rPr>
        <w:t>Effortless Fitness</w:t>
      </w:r>
      <w:r w:rsidR="008029BE">
        <w:rPr>
          <w:rFonts w:ascii="Avenir Next Medium" w:hAnsi="Avenir Next Medium" w:cs="Arial"/>
          <w:b/>
          <w:bCs/>
        </w:rPr>
        <w:t xml:space="preserve"> Tracking</w:t>
      </w:r>
      <w:r w:rsidRPr="000B6897">
        <w:rPr>
          <w:rFonts w:ascii="Avenir Next Medium" w:hAnsi="Avenir Next Medium" w:cs="Arial"/>
          <w:b/>
          <w:bCs/>
        </w:rPr>
        <w:t xml:space="preserve"> </w:t>
      </w:r>
      <w:r w:rsidR="002E5A45">
        <w:rPr>
          <w:rFonts w:ascii="Avenir Next Medium" w:hAnsi="Avenir Next Medium" w:cs="Arial"/>
          <w:b/>
          <w:bCs/>
        </w:rPr>
        <w:t>for</w:t>
      </w:r>
      <w:r w:rsidR="008029BE">
        <w:rPr>
          <w:rFonts w:ascii="Avenir Next Medium" w:hAnsi="Avenir Next Medium" w:cs="Arial"/>
          <w:b/>
          <w:bCs/>
        </w:rPr>
        <w:t xml:space="preserve"> an</w:t>
      </w:r>
      <w:r>
        <w:rPr>
          <w:rFonts w:ascii="Avenir Next Medium" w:hAnsi="Avenir Next Medium" w:cs="Arial"/>
          <w:b/>
          <w:bCs/>
        </w:rPr>
        <w:t xml:space="preserve"> Optimized</w:t>
      </w:r>
      <w:r w:rsidR="00D0041D" w:rsidRPr="00B00B2B">
        <w:rPr>
          <w:rFonts w:ascii="Avenir Next Medium" w:hAnsi="Avenir Next Medium" w:cs="Arial"/>
          <w:b/>
          <w:bCs/>
        </w:rPr>
        <w:t xml:space="preserve"> </w:t>
      </w:r>
      <w:r w:rsidR="00061EAC" w:rsidRPr="00B00B2B">
        <w:rPr>
          <w:rFonts w:ascii="Avenir Next Medium" w:hAnsi="Avenir Next Medium" w:cs="Arial"/>
          <w:b/>
          <w:bCs/>
        </w:rPr>
        <w:t>Workout</w:t>
      </w:r>
      <w:r w:rsidR="002E5A45">
        <w:rPr>
          <w:rFonts w:ascii="Avenir Next Medium" w:hAnsi="Avenir Next Medium" w:cs="Arial"/>
          <w:b/>
          <w:bCs/>
        </w:rPr>
        <w:t xml:space="preserve"> Experience</w:t>
      </w:r>
    </w:p>
    <w:p w14:paraId="71F6B85E" w14:textId="73FD51C9" w:rsidR="00072DEA" w:rsidRDefault="00644AFA" w:rsidP="000B6897">
      <w:pPr>
        <w:snapToGrid w:val="0"/>
        <w:spacing w:after="0" w:line="240" w:lineRule="auto"/>
        <w:jc w:val="both"/>
        <w:rPr>
          <w:ins w:id="2" w:author="xushizheng 90000556" w:date="2021-03-12T19:18:00Z"/>
          <w:rFonts w:ascii="Avenir Next Medium" w:eastAsia="Times New Roman" w:hAnsi="Avenir Next Medium" w:cstheme="minorHAnsi"/>
        </w:rPr>
      </w:pPr>
      <w:r>
        <w:rPr>
          <w:rFonts w:ascii="Avenir Next Medium" w:hAnsi="Avenir Next Medium" w:cs="Arial"/>
        </w:rPr>
        <w:t xml:space="preserve">For </w:t>
      </w:r>
      <w:r w:rsidR="008029BE">
        <w:rPr>
          <w:rFonts w:ascii="Avenir Next Medium" w:hAnsi="Avenir Next Medium" w:cs="Arial"/>
        </w:rPr>
        <w:t>avid fitness fans who like to exercise on a regular basis</w:t>
      </w:r>
      <w:r>
        <w:rPr>
          <w:rFonts w:ascii="Avenir Next Medium" w:hAnsi="Avenir Next Medium" w:cs="Arial"/>
        </w:rPr>
        <w:t>, t</w:t>
      </w:r>
      <w:r w:rsidR="003F1474">
        <w:rPr>
          <w:rFonts w:ascii="Avenir Next Medium" w:hAnsi="Avenir Next Medium" w:cs="Arial"/>
        </w:rPr>
        <w:t>he</w:t>
      </w:r>
      <w:r w:rsidR="006438F1" w:rsidRPr="00361890">
        <w:rPr>
          <w:rFonts w:ascii="Avenir Next Medium" w:hAnsi="Avenir Next Medium" w:cs="Arial"/>
        </w:rPr>
        <w:t xml:space="preserve"> HONOR Band 6</w:t>
      </w:r>
      <w:r>
        <w:rPr>
          <w:rFonts w:ascii="Avenir Next Medium" w:hAnsi="Avenir Next Medium" w:cs="Arial"/>
        </w:rPr>
        <w:t xml:space="preserve"> is the perfect fitness </w:t>
      </w:r>
      <w:r w:rsidR="00777FEF">
        <w:rPr>
          <w:rFonts w:ascii="Avenir Next Medium" w:hAnsi="Avenir Next Medium" w:cs="Arial"/>
        </w:rPr>
        <w:t xml:space="preserve">companion, </w:t>
      </w:r>
      <w:r w:rsidR="00777FEF" w:rsidRPr="00361890">
        <w:rPr>
          <w:rFonts w:ascii="Avenir Next Medium" w:hAnsi="Avenir Next Medium" w:cs="Arial"/>
        </w:rPr>
        <w:t>supporting</w:t>
      </w:r>
      <w:r w:rsidR="006438F1" w:rsidRPr="00361890">
        <w:rPr>
          <w:rFonts w:ascii="Avenir Next Medium" w:hAnsi="Avenir Next Medium" w:cs="Arial"/>
        </w:rPr>
        <w:t xml:space="preserve"> 10</w:t>
      </w:r>
      <w:r w:rsidR="006438F1" w:rsidRPr="00B00B2B">
        <w:rPr>
          <w:rFonts w:ascii="Avenir Next Medium" w:hAnsi="Avenir Next Medium" w:cs="Arial"/>
        </w:rPr>
        <w:t xml:space="preserve"> workout modes, including outdoor</w:t>
      </w:r>
      <w:r w:rsidR="002A6375">
        <w:rPr>
          <w:rFonts w:ascii="Avenir Next Medium" w:hAnsi="Avenir Next Medium" w:cs="Arial"/>
        </w:rPr>
        <w:t xml:space="preserve"> and </w:t>
      </w:r>
      <w:r w:rsidR="006438F1" w:rsidRPr="00B00B2B">
        <w:rPr>
          <w:rFonts w:ascii="Avenir Next Medium" w:hAnsi="Avenir Next Medium" w:cs="Arial"/>
        </w:rPr>
        <w:t>indoor running, outdoor</w:t>
      </w:r>
      <w:r w:rsidR="002A6375">
        <w:rPr>
          <w:rFonts w:ascii="Avenir Next Medium" w:hAnsi="Avenir Next Medium" w:cs="Arial"/>
        </w:rPr>
        <w:t xml:space="preserve"> and </w:t>
      </w:r>
      <w:r w:rsidR="006438F1" w:rsidRPr="00B00B2B">
        <w:rPr>
          <w:rFonts w:ascii="Avenir Next Medium" w:hAnsi="Avenir Next Medium" w:cs="Arial"/>
        </w:rPr>
        <w:t>indoor walking, outdoor</w:t>
      </w:r>
      <w:r w:rsidR="002A6375">
        <w:rPr>
          <w:rFonts w:ascii="Avenir Next Medium" w:hAnsi="Avenir Next Medium" w:cs="Arial"/>
        </w:rPr>
        <w:t xml:space="preserve"> and </w:t>
      </w:r>
      <w:r w:rsidR="006438F1" w:rsidRPr="00B00B2B">
        <w:rPr>
          <w:rFonts w:ascii="Avenir Next Medium" w:hAnsi="Avenir Next Medium" w:cs="Arial"/>
        </w:rPr>
        <w:t>indoor cycling</w:t>
      </w:r>
      <w:r w:rsidR="00F338F8">
        <w:rPr>
          <w:rStyle w:val="af4"/>
          <w:rFonts w:ascii="Avenir Next Medium" w:hAnsi="Avenir Next Medium" w:cs="Arial"/>
        </w:rPr>
        <w:footnoteReference w:id="3"/>
      </w:r>
      <w:r w:rsidR="00856EFD">
        <w:rPr>
          <w:rFonts w:ascii="Avenir Next Medium" w:hAnsi="Avenir Next Medium" w:cs="Arial"/>
        </w:rPr>
        <w:t xml:space="preserve">, </w:t>
      </w:r>
      <w:r w:rsidR="006438F1" w:rsidRPr="00B00B2B">
        <w:rPr>
          <w:rFonts w:ascii="Avenir Next Medium" w:hAnsi="Avenir Next Medium" w:cs="Arial"/>
        </w:rPr>
        <w:t>indoor swimming, elliptical, rower and free training.</w:t>
      </w:r>
      <w:r w:rsidR="00777FEF">
        <w:rPr>
          <w:rFonts w:ascii="Avenir Next Medium" w:hAnsi="Avenir Next Medium" w:cs="Arial"/>
        </w:rPr>
        <w:t xml:space="preserve"> </w:t>
      </w:r>
      <w:r w:rsidR="00F46BE1">
        <w:rPr>
          <w:rFonts w:ascii="Avenir Next Medium" w:hAnsi="Avenir Next Medium" w:cs="Arial"/>
        </w:rPr>
        <w:t xml:space="preserve">During workouts, </w:t>
      </w:r>
      <w:r w:rsidR="002A6375">
        <w:rPr>
          <w:rFonts w:ascii="Avenir Next Medium" w:hAnsi="Avenir Next Medium" w:cs="Arial"/>
        </w:rPr>
        <w:t>the HONOR Band 6</w:t>
      </w:r>
      <w:r w:rsidR="00777FEF">
        <w:rPr>
          <w:rFonts w:ascii="Avenir Next Medium" w:hAnsi="Avenir Next Medium" w:cs="Arial"/>
        </w:rPr>
        <w:t xml:space="preserve"> </w:t>
      </w:r>
      <w:r w:rsidR="002A6375">
        <w:rPr>
          <w:rFonts w:ascii="Avenir Next Medium" w:hAnsi="Avenir Next Medium" w:cs="Arial"/>
        </w:rPr>
        <w:t xml:space="preserve">delivers </w:t>
      </w:r>
      <w:r w:rsidR="00F46BE1">
        <w:rPr>
          <w:rFonts w:ascii="Avenir Next Medium" w:hAnsi="Avenir Next Medium" w:cs="Arial"/>
        </w:rPr>
        <w:t>comprehensive</w:t>
      </w:r>
      <w:r w:rsidR="00147463">
        <w:rPr>
          <w:rFonts w:ascii="Avenir Next Medium" w:hAnsi="Avenir Next Medium" w:cs="Arial"/>
        </w:rPr>
        <w:t xml:space="preserve"> </w:t>
      </w:r>
      <w:r>
        <w:rPr>
          <w:rFonts w:ascii="Avenir Next Medium" w:hAnsi="Avenir Next Medium" w:cs="Arial"/>
        </w:rPr>
        <w:t>real-time data</w:t>
      </w:r>
      <w:r w:rsidR="00147463">
        <w:rPr>
          <w:rFonts w:ascii="Avenir Next Medium" w:hAnsi="Avenir Next Medium" w:cs="Arial"/>
        </w:rPr>
        <w:t xml:space="preserve"> </w:t>
      </w:r>
      <w:r w:rsidR="00F46BE1">
        <w:rPr>
          <w:rFonts w:ascii="Avenir Next Medium" w:hAnsi="Avenir Next Medium" w:cs="Arial"/>
        </w:rPr>
        <w:t xml:space="preserve">to help users </w:t>
      </w:r>
      <w:r w:rsidR="002A6375">
        <w:rPr>
          <w:rFonts w:ascii="Avenir Next Medium" w:hAnsi="Avenir Next Medium" w:cs="Arial"/>
        </w:rPr>
        <w:t xml:space="preserve">track their </w:t>
      </w:r>
      <w:r w:rsidR="00F46BE1">
        <w:rPr>
          <w:rFonts w:ascii="Avenir Next Medium" w:hAnsi="Avenir Next Medium" w:cs="Arial"/>
        </w:rPr>
        <w:t xml:space="preserve">performance and </w:t>
      </w:r>
      <w:r w:rsidR="00CA4780">
        <w:rPr>
          <w:rFonts w:ascii="Avenir Next Medium" w:hAnsi="Avenir Next Medium" w:cs="Arial"/>
        </w:rPr>
        <w:t xml:space="preserve">gain insights </w:t>
      </w:r>
      <w:r w:rsidR="002A6375">
        <w:rPr>
          <w:rFonts w:ascii="Avenir Next Medium" w:hAnsi="Avenir Next Medium" w:cs="Arial"/>
        </w:rPr>
        <w:t xml:space="preserve">to help </w:t>
      </w:r>
      <w:r w:rsidR="00CA4780">
        <w:rPr>
          <w:rFonts w:ascii="Avenir Next Medium" w:hAnsi="Avenir Next Medium" w:cs="Arial"/>
        </w:rPr>
        <w:t xml:space="preserve">them </w:t>
      </w:r>
      <w:r w:rsidR="00CA4780" w:rsidRPr="00BE56C2">
        <w:rPr>
          <w:rFonts w:ascii="Avenir Next Medium" w:eastAsia="Times New Roman" w:hAnsi="Avenir Next Medium" w:cstheme="minorHAnsi"/>
        </w:rPr>
        <w:t xml:space="preserve">meet </w:t>
      </w:r>
      <w:r w:rsidR="00CA4780">
        <w:rPr>
          <w:rFonts w:ascii="Avenir Next Medium" w:eastAsia="Times New Roman" w:hAnsi="Avenir Next Medium" w:cstheme="minorHAnsi"/>
        </w:rPr>
        <w:t>their</w:t>
      </w:r>
      <w:r w:rsidR="00CA4780" w:rsidRPr="00BE56C2">
        <w:rPr>
          <w:rFonts w:ascii="Avenir Next Medium" w:eastAsia="Times New Roman" w:hAnsi="Avenir Next Medium" w:cstheme="minorHAnsi"/>
        </w:rPr>
        <w:t xml:space="preserve"> </w:t>
      </w:r>
      <w:r w:rsidR="002A6375">
        <w:rPr>
          <w:rFonts w:ascii="Avenir Next Medium" w:eastAsia="Times New Roman" w:hAnsi="Avenir Next Medium" w:cstheme="minorHAnsi"/>
        </w:rPr>
        <w:t xml:space="preserve">fitness </w:t>
      </w:r>
      <w:r w:rsidR="00CA4780" w:rsidRPr="00BE56C2">
        <w:rPr>
          <w:rFonts w:ascii="Avenir Next Medium" w:eastAsia="Times New Roman" w:hAnsi="Avenir Next Medium" w:cstheme="minorHAnsi"/>
        </w:rPr>
        <w:t xml:space="preserve">goals.  </w:t>
      </w:r>
    </w:p>
    <w:p w14:paraId="5F625FDC" w14:textId="77777777" w:rsidR="00072DEA" w:rsidRDefault="00072DEA" w:rsidP="000B6897">
      <w:pPr>
        <w:snapToGrid w:val="0"/>
        <w:spacing w:after="0" w:line="240" w:lineRule="auto"/>
        <w:jc w:val="both"/>
        <w:rPr>
          <w:ins w:id="3" w:author="xushizheng 90000556" w:date="2021-03-12T19:18:00Z"/>
          <w:rFonts w:ascii="Avenir Next Medium" w:eastAsia="Times New Roman" w:hAnsi="Avenir Next Medium" w:cstheme="minorHAnsi"/>
        </w:rPr>
      </w:pPr>
    </w:p>
    <w:p w14:paraId="7B5AE6C4" w14:textId="1931B5B8" w:rsidR="00A76F0F" w:rsidRPr="000105F2" w:rsidRDefault="0067356F" w:rsidP="000B6897">
      <w:pPr>
        <w:snapToGrid w:val="0"/>
        <w:spacing w:after="0" w:line="240" w:lineRule="auto"/>
        <w:jc w:val="both"/>
        <w:rPr>
          <w:rFonts w:ascii="Avenir Next Medium" w:hAnsi="Avenir Next Medium" w:cs="Arial"/>
        </w:rPr>
      </w:pPr>
      <w:r>
        <w:rPr>
          <w:rFonts w:ascii="Avenir Next Medium" w:hAnsi="Avenir Next Medium" w:cs="Arial"/>
        </w:rPr>
        <w:t>Equipped with up to 50 meters of water resistance, the</w:t>
      </w:r>
      <w:r w:rsidR="00644AFA">
        <w:rPr>
          <w:rFonts w:ascii="Avenir Next Medium" w:hAnsi="Avenir Next Medium" w:cs="Arial"/>
        </w:rPr>
        <w:t xml:space="preserve"> </w:t>
      </w:r>
      <w:r w:rsidR="002A6375">
        <w:rPr>
          <w:rFonts w:ascii="Avenir Next Medium" w:hAnsi="Avenir Next Medium" w:cs="Arial"/>
        </w:rPr>
        <w:t>HONOR B</w:t>
      </w:r>
      <w:r w:rsidR="00644AFA">
        <w:rPr>
          <w:rFonts w:ascii="Avenir Next Medium" w:hAnsi="Avenir Next Medium" w:cs="Arial"/>
        </w:rPr>
        <w:t>an</w:t>
      </w:r>
      <w:r w:rsidR="00461476">
        <w:rPr>
          <w:rFonts w:ascii="Avenir Next Medium" w:hAnsi="Avenir Next Medium" w:cs="Arial"/>
        </w:rPr>
        <w:t xml:space="preserve">d </w:t>
      </w:r>
      <w:r w:rsidR="002A6375">
        <w:rPr>
          <w:rFonts w:ascii="Avenir Next Medium" w:hAnsi="Avenir Next Medium" w:cs="Arial"/>
        </w:rPr>
        <w:t xml:space="preserve">6 </w:t>
      </w:r>
      <w:r w:rsidR="00461476">
        <w:rPr>
          <w:rFonts w:ascii="Avenir Next Medium" w:hAnsi="Avenir Next Medium" w:cs="Arial"/>
        </w:rPr>
        <w:t xml:space="preserve">is </w:t>
      </w:r>
      <w:r w:rsidR="002A6375">
        <w:rPr>
          <w:rFonts w:ascii="Avenir Next Medium" w:hAnsi="Avenir Next Medium" w:cs="Arial"/>
        </w:rPr>
        <w:t>ideal for swimmers</w:t>
      </w:r>
      <w:r>
        <w:rPr>
          <w:rFonts w:ascii="Avenir Next Medium" w:hAnsi="Avenir Next Medium" w:cs="Arial"/>
        </w:rPr>
        <w:t xml:space="preserve"> for its</w:t>
      </w:r>
      <w:r w:rsidR="002A6375">
        <w:rPr>
          <w:rFonts w:ascii="Avenir Next Medium" w:hAnsi="Avenir Next Medium" w:cs="Arial"/>
        </w:rPr>
        <w:t xml:space="preserve"> </w:t>
      </w:r>
      <w:r w:rsidR="00461476">
        <w:rPr>
          <w:rFonts w:ascii="Avenir Next Medium" w:hAnsi="Avenir Next Medium" w:cs="Arial"/>
        </w:rPr>
        <w:t>capab</w:t>
      </w:r>
      <w:r>
        <w:rPr>
          <w:rFonts w:ascii="Avenir Next Medium" w:hAnsi="Avenir Next Medium" w:cs="Arial"/>
        </w:rPr>
        <w:t>ility</w:t>
      </w:r>
      <w:r w:rsidR="00461476">
        <w:rPr>
          <w:rFonts w:ascii="Avenir Next Medium" w:hAnsi="Avenir Next Medium" w:cs="Arial"/>
        </w:rPr>
        <w:t xml:space="preserve"> of tracking activity under water</w:t>
      </w:r>
      <w:r w:rsidR="002E5A45">
        <w:rPr>
          <w:rFonts w:ascii="Avenir Next Medium" w:hAnsi="Avenir Next Medium" w:cs="Arial"/>
        </w:rPr>
        <w:t>, such as</w:t>
      </w:r>
      <w:r w:rsidR="002A6375">
        <w:rPr>
          <w:rFonts w:ascii="Avenir Next Medium" w:hAnsi="Avenir Next Medium" w:cs="Arial"/>
        </w:rPr>
        <w:t xml:space="preserve"> your</w:t>
      </w:r>
      <w:r w:rsidR="002E5A45">
        <w:rPr>
          <w:rFonts w:ascii="Avenir Next Medium" w:hAnsi="Avenir Next Medium" w:cs="Arial"/>
        </w:rPr>
        <w:t xml:space="preserve"> SWOLF score and </w:t>
      </w:r>
      <w:r w:rsidR="002E5A45" w:rsidRPr="002E5A45">
        <w:rPr>
          <w:rFonts w:ascii="Avenir Next Medium" w:hAnsi="Avenir Next Medium" w:cs="Arial"/>
        </w:rPr>
        <w:t>swimming stroke</w:t>
      </w:r>
      <w:r w:rsidR="002E5A45">
        <w:rPr>
          <w:rFonts w:ascii="Avenir Next Medium" w:hAnsi="Avenir Next Medium" w:cs="Arial"/>
        </w:rPr>
        <w:t xml:space="preserve"> rates, </w:t>
      </w:r>
      <w:r w:rsidR="002A6375">
        <w:rPr>
          <w:rFonts w:ascii="Avenir Next Medium" w:hAnsi="Avenir Next Medium" w:cs="Arial"/>
        </w:rPr>
        <w:t>helping users to</w:t>
      </w:r>
      <w:r w:rsidR="002E5A45">
        <w:rPr>
          <w:rFonts w:ascii="Avenir Next Medium" w:hAnsi="Avenir Next Medium" w:cs="Arial"/>
        </w:rPr>
        <w:t xml:space="preserve"> </w:t>
      </w:r>
      <w:r w:rsidR="00750B68">
        <w:rPr>
          <w:rFonts w:ascii="Avenir Next Medium" w:hAnsi="Avenir Next Medium" w:cs="Arial"/>
        </w:rPr>
        <w:t xml:space="preserve">boost </w:t>
      </w:r>
      <w:r w:rsidR="002A6375">
        <w:rPr>
          <w:rFonts w:ascii="Avenir Next Medium" w:hAnsi="Avenir Next Medium" w:cs="Arial"/>
        </w:rPr>
        <w:t xml:space="preserve">their </w:t>
      </w:r>
      <w:r w:rsidR="00146857">
        <w:rPr>
          <w:rFonts w:ascii="Avenir Next Medium" w:hAnsi="Avenir Next Medium" w:cs="Arial"/>
        </w:rPr>
        <w:t>swimming efficiency</w:t>
      </w:r>
      <w:r w:rsidR="00CE5B5F">
        <w:rPr>
          <w:rFonts w:ascii="Avenir Next Medium" w:hAnsi="Avenir Next Medium" w:cs="Arial"/>
        </w:rPr>
        <w:t>.</w:t>
      </w:r>
      <w:r w:rsidR="00414DBB">
        <w:rPr>
          <w:rFonts w:ascii="Avenir Next Medium" w:hAnsi="Avenir Next Medium" w:cs="Arial"/>
        </w:rPr>
        <w:t xml:space="preserve"> </w:t>
      </w:r>
      <w:r w:rsidR="002A6375">
        <w:rPr>
          <w:rFonts w:ascii="Avenir Next Medium" w:hAnsi="Avenir Next Medium" w:cs="Arial"/>
        </w:rPr>
        <w:t>The</w:t>
      </w:r>
      <w:r w:rsidR="00414DBB">
        <w:rPr>
          <w:rFonts w:ascii="Avenir Next Medium" w:hAnsi="Avenir Next Medium" w:cs="Arial"/>
        </w:rPr>
        <w:t xml:space="preserve"> </w:t>
      </w:r>
      <w:r w:rsidR="00461476" w:rsidRPr="00600148">
        <w:rPr>
          <w:rFonts w:ascii="Avenir Next Medium" w:hAnsi="Avenir Next Medium" w:cs="Arial"/>
        </w:rPr>
        <w:t xml:space="preserve">HONOR </w:t>
      </w:r>
      <w:r w:rsidR="00461476">
        <w:rPr>
          <w:rFonts w:ascii="Avenir Next Medium" w:hAnsi="Avenir Next Medium" w:cs="Arial"/>
        </w:rPr>
        <w:t>Band 6</w:t>
      </w:r>
      <w:r w:rsidR="00461476" w:rsidRPr="00600148">
        <w:rPr>
          <w:rFonts w:ascii="Avenir Next Medium" w:hAnsi="Avenir Next Medium" w:cs="Arial"/>
        </w:rPr>
        <w:t xml:space="preserve"> </w:t>
      </w:r>
      <w:r w:rsidR="002A6375">
        <w:rPr>
          <w:rFonts w:ascii="Avenir Next Medium" w:hAnsi="Avenir Next Medium" w:cs="Arial"/>
        </w:rPr>
        <w:t xml:space="preserve">can also </w:t>
      </w:r>
      <w:r w:rsidR="00461476" w:rsidRPr="00600148">
        <w:rPr>
          <w:rFonts w:ascii="Avenir Next Medium" w:hAnsi="Avenir Next Medium" w:cs="Arial"/>
        </w:rPr>
        <w:t xml:space="preserve">automatically </w:t>
      </w:r>
      <w:r w:rsidR="009967F4">
        <w:rPr>
          <w:rFonts w:ascii="Avenir Next Medium" w:hAnsi="Avenir Next Medium" w:cs="Arial"/>
        </w:rPr>
        <w:t>recognize</w:t>
      </w:r>
      <w:r w:rsidR="00461476" w:rsidRPr="00600148">
        <w:rPr>
          <w:rFonts w:ascii="Avenir Next Medium" w:hAnsi="Avenir Next Medium" w:cs="Arial"/>
        </w:rPr>
        <w:t xml:space="preserve"> </w:t>
      </w:r>
      <w:r w:rsidR="00461476">
        <w:rPr>
          <w:rFonts w:ascii="Avenir Next Medium" w:hAnsi="Avenir Next Medium" w:cs="Arial"/>
        </w:rPr>
        <w:t xml:space="preserve">six </w:t>
      </w:r>
      <w:r w:rsidR="009967F4">
        <w:rPr>
          <w:rFonts w:ascii="Avenir Next Medium" w:hAnsi="Avenir Next Medium" w:cs="Arial"/>
        </w:rPr>
        <w:t xml:space="preserve">different </w:t>
      </w:r>
      <w:r w:rsidR="00060299">
        <w:rPr>
          <w:rFonts w:ascii="Avenir Next Medium" w:hAnsi="Avenir Next Medium" w:cs="Arial"/>
        </w:rPr>
        <w:t>workout modes</w:t>
      </w:r>
      <w:r w:rsidR="00060299" w:rsidRPr="00600148">
        <w:rPr>
          <w:rFonts w:ascii="Avenir Next Medium" w:hAnsi="Avenir Next Medium" w:cs="Arial"/>
        </w:rPr>
        <w:t xml:space="preserve"> </w:t>
      </w:r>
      <w:r w:rsidR="00461476">
        <w:rPr>
          <w:rFonts w:ascii="Avenir Next Medium" w:hAnsi="Avenir Next Medium" w:cs="Arial"/>
        </w:rPr>
        <w:t xml:space="preserve">and </w:t>
      </w:r>
      <w:r w:rsidR="00461476" w:rsidRPr="00BA3BAC">
        <w:rPr>
          <w:rFonts w:ascii="Avenir Next Medium" w:hAnsi="Avenir Next Medium" w:cs="Arial"/>
        </w:rPr>
        <w:t xml:space="preserve">will </w:t>
      </w:r>
      <w:r w:rsidR="00CE5B5F">
        <w:rPr>
          <w:rFonts w:ascii="Avenir Next Medium" w:hAnsi="Avenir Next Medium" w:cs="Arial"/>
        </w:rPr>
        <w:t>remind</w:t>
      </w:r>
      <w:r w:rsidR="00461476" w:rsidRPr="00BA3BAC">
        <w:rPr>
          <w:rFonts w:ascii="Avenir Next Medium" w:hAnsi="Avenir Next Medium" w:cs="Arial"/>
        </w:rPr>
        <w:t xml:space="preserve"> </w:t>
      </w:r>
      <w:r w:rsidR="00414DBB">
        <w:rPr>
          <w:rFonts w:ascii="Avenir Next Medium" w:hAnsi="Avenir Next Medium" w:cs="Arial"/>
        </w:rPr>
        <w:t>users</w:t>
      </w:r>
      <w:r w:rsidR="00461476" w:rsidRPr="00BA3BAC">
        <w:rPr>
          <w:rFonts w:ascii="Avenir Next Medium" w:hAnsi="Avenir Next Medium" w:cs="Arial"/>
        </w:rPr>
        <w:t xml:space="preserve"> to start </w:t>
      </w:r>
      <w:r w:rsidR="00060299">
        <w:rPr>
          <w:rFonts w:ascii="Avenir Next Medium" w:hAnsi="Avenir Next Medium" w:cs="Arial"/>
        </w:rPr>
        <w:t>tracking their activit</w:t>
      </w:r>
      <w:r w:rsidR="00EC792E">
        <w:rPr>
          <w:rFonts w:ascii="Avenir Next Medium" w:hAnsi="Avenir Next Medium" w:cs="Arial"/>
        </w:rPr>
        <w:t>y</w:t>
      </w:r>
      <w:r w:rsidR="00072DEA">
        <w:rPr>
          <w:rFonts w:ascii="Avenir Next Medium" w:hAnsi="Avenir Next Medium" w:cs="Arial"/>
        </w:rPr>
        <w:t xml:space="preserve"> so they won’t miss recording their </w:t>
      </w:r>
      <w:r w:rsidR="00EC792E">
        <w:rPr>
          <w:rFonts w:ascii="Avenir Next Medium" w:hAnsi="Avenir Next Medium" w:cs="Arial"/>
        </w:rPr>
        <w:t>workout</w:t>
      </w:r>
      <w:r w:rsidR="00F35F79">
        <w:rPr>
          <w:rFonts w:ascii="Avenir Next Medium" w:hAnsi="Avenir Next Medium" w:cs="Arial"/>
        </w:rPr>
        <w:t xml:space="preserve"> data. </w:t>
      </w:r>
    </w:p>
    <w:p w14:paraId="49B3DE11" w14:textId="77777777" w:rsidR="00B00B2B" w:rsidRDefault="00B00B2B" w:rsidP="00B00B2B">
      <w:pPr>
        <w:snapToGrid w:val="0"/>
        <w:spacing w:after="0" w:line="240" w:lineRule="auto"/>
        <w:jc w:val="both"/>
        <w:rPr>
          <w:rFonts w:ascii="Avenir Next Medium" w:hAnsi="Avenir Next Medium" w:cs="Arial"/>
          <w:b/>
          <w:bCs/>
        </w:rPr>
      </w:pPr>
    </w:p>
    <w:p w14:paraId="0EFE8025" w14:textId="4847C43E" w:rsidR="00651CE5" w:rsidRDefault="00651CE5" w:rsidP="000B6897">
      <w:pPr>
        <w:snapToGrid w:val="0"/>
        <w:spacing w:after="0" w:line="240" w:lineRule="auto"/>
        <w:jc w:val="both"/>
        <w:rPr>
          <w:rFonts w:ascii="Avenir Next Medium" w:hAnsi="Avenir Next Medium" w:cs="Arial"/>
          <w:b/>
          <w:bCs/>
        </w:rPr>
      </w:pPr>
      <w:r w:rsidRPr="00A76F0F">
        <w:rPr>
          <w:rFonts w:ascii="Avenir Next Medium" w:hAnsi="Avenir Next Medium" w:cs="Arial"/>
          <w:b/>
          <w:bCs/>
        </w:rPr>
        <w:t xml:space="preserve">Stay </w:t>
      </w:r>
      <w:r w:rsidR="00CF40F3">
        <w:rPr>
          <w:rFonts w:ascii="Avenir Next Medium" w:hAnsi="Avenir Next Medium" w:cs="Arial"/>
          <w:b/>
          <w:bCs/>
        </w:rPr>
        <w:t>C</w:t>
      </w:r>
      <w:r w:rsidRPr="00A76F0F">
        <w:rPr>
          <w:rFonts w:ascii="Avenir Next Medium" w:hAnsi="Avenir Next Medium" w:cs="Arial"/>
          <w:b/>
          <w:bCs/>
        </w:rPr>
        <w:t>onnected with</w:t>
      </w:r>
      <w:r w:rsidR="00A76F0F" w:rsidRPr="00A76F0F">
        <w:rPr>
          <w:rFonts w:ascii="Avenir Next Medium" w:hAnsi="Avenir Next Medium" w:cs="Arial"/>
          <w:b/>
          <w:bCs/>
        </w:rPr>
        <w:t xml:space="preserve"> </w:t>
      </w:r>
      <w:r w:rsidR="002A6375">
        <w:rPr>
          <w:rFonts w:ascii="Avenir Next Medium" w:hAnsi="Avenir Next Medium" w:cs="Arial"/>
          <w:b/>
          <w:bCs/>
        </w:rPr>
        <w:t xml:space="preserve">Superior </w:t>
      </w:r>
      <w:r w:rsidR="00CF40F3">
        <w:rPr>
          <w:rFonts w:ascii="Avenir Next Medium" w:hAnsi="Avenir Next Medium" w:cs="Arial"/>
          <w:b/>
          <w:bCs/>
        </w:rPr>
        <w:t>B</w:t>
      </w:r>
      <w:r w:rsidR="00A76F0F" w:rsidRPr="00A76F0F">
        <w:rPr>
          <w:rFonts w:ascii="Avenir Next Medium" w:hAnsi="Avenir Next Medium" w:cs="Arial"/>
          <w:b/>
          <w:bCs/>
        </w:rPr>
        <w:t xml:space="preserve">attery </w:t>
      </w:r>
      <w:r w:rsidR="00CF40F3">
        <w:rPr>
          <w:rFonts w:ascii="Avenir Next Medium" w:hAnsi="Avenir Next Medium" w:cs="Arial"/>
          <w:b/>
          <w:bCs/>
        </w:rPr>
        <w:t>L</w:t>
      </w:r>
      <w:r w:rsidR="00A76F0F" w:rsidRPr="00A76F0F">
        <w:rPr>
          <w:rFonts w:ascii="Avenir Next Medium" w:hAnsi="Avenir Next Medium" w:cs="Arial"/>
          <w:b/>
          <w:bCs/>
        </w:rPr>
        <w:t>ife and</w:t>
      </w:r>
      <w:r w:rsidRPr="00A76F0F">
        <w:rPr>
          <w:rFonts w:ascii="Avenir Next Medium" w:hAnsi="Avenir Next Medium" w:cs="Arial"/>
          <w:b/>
          <w:bCs/>
        </w:rPr>
        <w:t xml:space="preserve"> </w:t>
      </w:r>
      <w:r w:rsidR="002A6375">
        <w:rPr>
          <w:rFonts w:ascii="Avenir Next Medium" w:hAnsi="Avenir Next Medium" w:cs="Arial"/>
          <w:b/>
          <w:bCs/>
        </w:rPr>
        <w:t>Enhanced</w:t>
      </w:r>
      <w:r w:rsidRPr="00A76F0F">
        <w:rPr>
          <w:rFonts w:ascii="Avenir Next Medium" w:hAnsi="Avenir Next Medium" w:cs="Arial"/>
          <w:b/>
          <w:bCs/>
        </w:rPr>
        <w:t xml:space="preserve"> </w:t>
      </w:r>
      <w:r w:rsidR="00CF40F3">
        <w:rPr>
          <w:rFonts w:ascii="Avenir Next Medium" w:hAnsi="Avenir Next Medium" w:cs="Arial"/>
          <w:b/>
          <w:bCs/>
        </w:rPr>
        <w:t>S</w:t>
      </w:r>
      <w:r w:rsidRPr="00A76F0F">
        <w:rPr>
          <w:rFonts w:ascii="Avenir Next Medium" w:hAnsi="Avenir Next Medium" w:cs="Arial"/>
          <w:b/>
          <w:bCs/>
        </w:rPr>
        <w:t xml:space="preserve">mart </w:t>
      </w:r>
      <w:r w:rsidR="002A6375">
        <w:rPr>
          <w:rFonts w:ascii="Avenir Next Medium" w:hAnsi="Avenir Next Medium" w:cs="Arial"/>
          <w:b/>
          <w:bCs/>
        </w:rPr>
        <w:t xml:space="preserve">Life </w:t>
      </w:r>
      <w:r w:rsidR="00CF40F3">
        <w:rPr>
          <w:rFonts w:ascii="Avenir Next Medium" w:hAnsi="Avenir Next Medium" w:cs="Arial"/>
          <w:b/>
          <w:bCs/>
        </w:rPr>
        <w:t>F</w:t>
      </w:r>
      <w:r w:rsidRPr="00A76F0F">
        <w:rPr>
          <w:rFonts w:ascii="Avenir Next Medium" w:hAnsi="Avenir Next Medium" w:cs="Arial"/>
          <w:b/>
          <w:bCs/>
        </w:rPr>
        <w:t>eatures</w:t>
      </w:r>
    </w:p>
    <w:p w14:paraId="39BC818D" w14:textId="0E6DD755" w:rsidR="007B3E53" w:rsidRDefault="00BF1826" w:rsidP="00B00B2B">
      <w:pPr>
        <w:snapToGrid w:val="0"/>
        <w:spacing w:after="0" w:line="240" w:lineRule="auto"/>
        <w:jc w:val="both"/>
        <w:rPr>
          <w:rFonts w:ascii="Avenir Next Medium" w:hAnsi="Avenir Next Medium" w:cs="Arial"/>
        </w:rPr>
      </w:pPr>
      <w:r w:rsidRPr="00CC430D">
        <w:rPr>
          <w:rFonts w:ascii="Avenir Next Medium" w:hAnsi="Avenir Next Medium" w:cs="Arial"/>
        </w:rPr>
        <w:t>T</w:t>
      </w:r>
      <w:r w:rsidR="00443F9A" w:rsidRPr="00CC430D">
        <w:rPr>
          <w:rFonts w:ascii="Avenir Next Medium" w:hAnsi="Avenir Next Medium" w:cs="Arial"/>
        </w:rPr>
        <w:t xml:space="preserve">he HONOR Band 6 </w:t>
      </w:r>
      <w:r w:rsidR="00361890" w:rsidRPr="00CC430D">
        <w:rPr>
          <w:rFonts w:ascii="Avenir Next Medium" w:hAnsi="Avenir Next Medium" w:cs="Arial"/>
        </w:rPr>
        <w:t xml:space="preserve">is engineered </w:t>
      </w:r>
      <w:r w:rsidR="005B7611" w:rsidRPr="00CC430D">
        <w:rPr>
          <w:rFonts w:ascii="Avenir Next Medium" w:hAnsi="Avenir Next Medium" w:cs="Arial"/>
        </w:rPr>
        <w:t xml:space="preserve">for extended </w:t>
      </w:r>
      <w:r w:rsidR="00711DE1" w:rsidRPr="00CC430D">
        <w:rPr>
          <w:rFonts w:ascii="Avenir Next Medium" w:hAnsi="Avenir Next Medium" w:cs="Arial"/>
        </w:rPr>
        <w:t>battery life</w:t>
      </w:r>
      <w:r w:rsidRPr="00CC430D">
        <w:rPr>
          <w:rFonts w:ascii="Avenir Next Medium" w:hAnsi="Avenir Next Medium" w:cs="Arial"/>
        </w:rPr>
        <w:t xml:space="preserve"> that keeps</w:t>
      </w:r>
      <w:r w:rsidR="00235BFE">
        <w:rPr>
          <w:rFonts w:ascii="Avenir Next Medium" w:hAnsi="Avenir Next Medium" w:cs="Arial"/>
        </w:rPr>
        <w:t xml:space="preserve"> users</w:t>
      </w:r>
      <w:r w:rsidRPr="00CC430D">
        <w:rPr>
          <w:rFonts w:ascii="Avenir Next Medium" w:hAnsi="Avenir Next Medium" w:cs="Arial"/>
        </w:rPr>
        <w:t xml:space="preserve"> </w:t>
      </w:r>
      <w:r w:rsidR="00810BA2" w:rsidRPr="00CC430D">
        <w:rPr>
          <w:rFonts w:ascii="Avenir Next Medium" w:hAnsi="Avenir Next Medium" w:cs="Arial"/>
        </w:rPr>
        <w:t>powered up all day long</w:t>
      </w:r>
      <w:r w:rsidR="007B3E53" w:rsidRPr="00CC430D">
        <w:rPr>
          <w:rFonts w:ascii="Avenir Next Medium" w:hAnsi="Avenir Next Medium" w:cs="Arial"/>
        </w:rPr>
        <w:t>. On</w:t>
      </w:r>
      <w:r w:rsidR="007B3E53" w:rsidRPr="00BF1826">
        <w:rPr>
          <w:rFonts w:ascii="Avenir Next Medium" w:hAnsi="Avenir Next Medium" w:cs="Arial"/>
        </w:rPr>
        <w:t xml:space="preserve"> a single charge, th</w:t>
      </w:r>
      <w:r w:rsidR="00D4698F" w:rsidRPr="00BF1826">
        <w:rPr>
          <w:rFonts w:ascii="Avenir Next Medium" w:hAnsi="Avenir Next Medium" w:cs="Arial"/>
        </w:rPr>
        <w:t>e</w:t>
      </w:r>
      <w:r w:rsidR="007B3E53" w:rsidRPr="00BF1826">
        <w:rPr>
          <w:rFonts w:ascii="Avenir Next Medium" w:hAnsi="Avenir Next Medium" w:cs="Arial"/>
        </w:rPr>
        <w:t xml:space="preserve"> </w:t>
      </w:r>
      <w:r w:rsidR="000330B9" w:rsidRPr="00BF1826">
        <w:rPr>
          <w:rFonts w:ascii="Avenir Next Medium" w:hAnsi="Avenir Next Medium" w:cs="Arial"/>
        </w:rPr>
        <w:t xml:space="preserve">HONOR Band 6 </w:t>
      </w:r>
      <w:r w:rsidR="007B3E53" w:rsidRPr="00BF1826">
        <w:rPr>
          <w:rFonts w:ascii="Avenir Next Medium" w:hAnsi="Avenir Next Medium" w:cs="Arial"/>
        </w:rPr>
        <w:t xml:space="preserve">can last </w:t>
      </w:r>
      <w:r w:rsidR="00EC7156" w:rsidRPr="00BF1826">
        <w:rPr>
          <w:rFonts w:ascii="Avenir Next Medium" w:hAnsi="Avenir Next Medium" w:cs="Arial"/>
        </w:rPr>
        <w:t>up to 14 day</w:t>
      </w:r>
      <w:r w:rsidR="00EE7F3F" w:rsidRPr="00BF1826">
        <w:rPr>
          <w:rFonts w:ascii="Avenir Next Medium" w:hAnsi="Avenir Next Medium" w:cs="Arial"/>
        </w:rPr>
        <w:t xml:space="preserve">s </w:t>
      </w:r>
      <w:r w:rsidR="003F242B" w:rsidRPr="00BF1826">
        <w:rPr>
          <w:rFonts w:ascii="Avenir Next Medium" w:hAnsi="Avenir Next Medium" w:cs="Arial"/>
        </w:rPr>
        <w:t>under</w:t>
      </w:r>
      <w:r w:rsidR="00AB33A8" w:rsidRPr="00BF1826">
        <w:rPr>
          <w:rFonts w:ascii="Avenir Next Medium" w:hAnsi="Avenir Next Medium" w:cs="Arial"/>
        </w:rPr>
        <w:t xml:space="preserve"> </w:t>
      </w:r>
      <w:r w:rsidR="00EE7F3F" w:rsidRPr="00BF1826">
        <w:rPr>
          <w:rFonts w:ascii="Avenir Next Medium" w:hAnsi="Avenir Next Medium" w:cs="Arial"/>
        </w:rPr>
        <w:t>typical usage</w:t>
      </w:r>
      <w:r w:rsidR="003F242B" w:rsidRPr="00BF1826">
        <w:rPr>
          <w:rFonts w:ascii="Avenir Next Medium" w:hAnsi="Avenir Next Medium" w:cs="Arial"/>
        </w:rPr>
        <w:t xml:space="preserve"> conditions</w:t>
      </w:r>
      <w:r w:rsidR="00EE7F3F" w:rsidRPr="00BF1826">
        <w:rPr>
          <w:rFonts w:ascii="Avenir Next Medium" w:hAnsi="Avenir Next Medium" w:cs="Arial"/>
        </w:rPr>
        <w:t xml:space="preserve"> and 10 days </w:t>
      </w:r>
      <w:r w:rsidR="0014319C" w:rsidRPr="00BF1826">
        <w:rPr>
          <w:rFonts w:ascii="Avenir Next Medium" w:hAnsi="Avenir Next Medium" w:cs="Arial"/>
        </w:rPr>
        <w:t>in</w:t>
      </w:r>
      <w:r w:rsidR="00EE7F3F" w:rsidRPr="00BF1826">
        <w:rPr>
          <w:rFonts w:ascii="Avenir Next Medium" w:hAnsi="Avenir Next Medium" w:cs="Arial"/>
        </w:rPr>
        <w:t xml:space="preserve"> heavy-usage </w:t>
      </w:r>
      <w:r w:rsidR="00AB33A8" w:rsidRPr="00BF1826">
        <w:rPr>
          <w:rFonts w:ascii="Avenir Next Medium" w:hAnsi="Avenir Next Medium" w:cs="Arial"/>
        </w:rPr>
        <w:t>situations</w:t>
      </w:r>
      <w:r w:rsidR="00BE77B5" w:rsidRPr="00BF1826">
        <w:rPr>
          <w:rStyle w:val="af4"/>
          <w:rFonts w:ascii="Avenir Next Medium" w:hAnsi="Avenir Next Medium" w:cs="Arial"/>
        </w:rPr>
        <w:footnoteReference w:id="4"/>
      </w:r>
      <w:r w:rsidR="00856EFD">
        <w:rPr>
          <w:rFonts w:ascii="Avenir Next Medium" w:hAnsi="Avenir Next Medium" w:cs="Arial"/>
        </w:rPr>
        <w:t>.</w:t>
      </w:r>
      <w:r w:rsidR="00866339">
        <w:rPr>
          <w:rFonts w:ascii="Avenir Next Medium" w:hAnsi="Avenir Next Medium" w:cs="Arial"/>
        </w:rPr>
        <w:t xml:space="preserve"> </w:t>
      </w:r>
      <w:r w:rsidR="007B3E53">
        <w:rPr>
          <w:rFonts w:ascii="Avenir Next Medium" w:hAnsi="Avenir Next Medium" w:cs="Arial"/>
        </w:rPr>
        <w:t xml:space="preserve">Armed with fast charging technology, </w:t>
      </w:r>
      <w:r w:rsidR="00443F9A">
        <w:rPr>
          <w:rFonts w:ascii="Avenir Next Medium" w:hAnsi="Avenir Next Medium" w:cs="Arial"/>
        </w:rPr>
        <w:t xml:space="preserve">the </w:t>
      </w:r>
      <w:r w:rsidR="000330B9">
        <w:rPr>
          <w:rFonts w:ascii="Avenir Next Medium" w:hAnsi="Avenir Next Medium" w:cs="Arial"/>
        </w:rPr>
        <w:t xml:space="preserve">HONOR Band 6 </w:t>
      </w:r>
      <w:r w:rsidR="00D4698F">
        <w:rPr>
          <w:rFonts w:ascii="Avenir Next Medium" w:hAnsi="Avenir Next Medium" w:cs="Arial"/>
        </w:rPr>
        <w:t xml:space="preserve">allows users to enjoy </w:t>
      </w:r>
      <w:r w:rsidR="00443F9A">
        <w:rPr>
          <w:rFonts w:ascii="Avenir Next Medium" w:hAnsi="Avenir Next Medium" w:cs="Arial"/>
        </w:rPr>
        <w:t>an</w:t>
      </w:r>
      <w:r w:rsidR="009967F4">
        <w:rPr>
          <w:rFonts w:ascii="Avenir Next Medium" w:hAnsi="Avenir Next Medium" w:cs="Arial"/>
        </w:rPr>
        <w:t xml:space="preserve"> incredible</w:t>
      </w:r>
      <w:r w:rsidR="007B3E53">
        <w:rPr>
          <w:rFonts w:ascii="Avenir Next Medium" w:hAnsi="Avenir Next Medium" w:cs="Arial"/>
        </w:rPr>
        <w:t xml:space="preserve"> 3-day usage time</w:t>
      </w:r>
      <w:r w:rsidR="00443F9A">
        <w:rPr>
          <w:rFonts w:ascii="Avenir Next Medium" w:hAnsi="Avenir Next Medium" w:cs="Arial"/>
        </w:rPr>
        <w:t xml:space="preserve"> with a rapid 10-minute charge</w:t>
      </w:r>
      <w:r w:rsidR="006F7721">
        <w:rPr>
          <w:rStyle w:val="af4"/>
          <w:rFonts w:ascii="Avenir Next Medium" w:hAnsi="Avenir Next Medium" w:cs="Arial"/>
        </w:rPr>
        <w:footnoteReference w:id="5"/>
      </w:r>
      <w:r w:rsidR="00856EFD">
        <w:rPr>
          <w:rFonts w:ascii="Avenir Next Medium" w:hAnsi="Avenir Next Medium" w:cs="Arial"/>
        </w:rPr>
        <w:t>.</w:t>
      </w:r>
    </w:p>
    <w:p w14:paraId="3FA2DE19" w14:textId="77777777" w:rsidR="007B3E53" w:rsidRDefault="007B3E53" w:rsidP="00B00B2B">
      <w:pPr>
        <w:snapToGrid w:val="0"/>
        <w:spacing w:after="0" w:line="240" w:lineRule="auto"/>
        <w:jc w:val="both"/>
        <w:rPr>
          <w:rFonts w:ascii="Avenir Next Medium" w:hAnsi="Avenir Next Medium" w:cs="Arial"/>
        </w:rPr>
      </w:pPr>
    </w:p>
    <w:p w14:paraId="353BA561" w14:textId="7256B780" w:rsidR="0080116E" w:rsidRDefault="00887582" w:rsidP="00B00B2B">
      <w:pPr>
        <w:snapToGrid w:val="0"/>
        <w:spacing w:after="0" w:line="240" w:lineRule="auto"/>
        <w:jc w:val="both"/>
        <w:rPr>
          <w:rFonts w:ascii="Avenir Next Medium" w:hAnsi="Avenir Next Medium" w:cs="Arial"/>
        </w:rPr>
      </w:pPr>
      <w:r>
        <w:rPr>
          <w:rFonts w:ascii="Avenir Next Medium" w:hAnsi="Avenir Next Medium" w:cs="Arial"/>
        </w:rPr>
        <w:t>When connec</w:t>
      </w:r>
      <w:r w:rsidR="00662F97">
        <w:rPr>
          <w:rFonts w:ascii="Avenir Next Medium" w:hAnsi="Avenir Next Medium" w:cs="Arial"/>
        </w:rPr>
        <w:t>t</w:t>
      </w:r>
      <w:r w:rsidR="002A6375">
        <w:rPr>
          <w:rFonts w:ascii="Avenir Next Medium" w:hAnsi="Avenir Next Medium" w:cs="Arial"/>
        </w:rPr>
        <w:t>ed</w:t>
      </w:r>
      <w:r>
        <w:rPr>
          <w:rFonts w:ascii="Avenir Next Medium" w:hAnsi="Avenir Next Medium" w:cs="Arial"/>
        </w:rPr>
        <w:t xml:space="preserve"> to </w:t>
      </w:r>
      <w:r w:rsidR="002A6375">
        <w:rPr>
          <w:rFonts w:ascii="Avenir Next Medium" w:hAnsi="Avenir Next Medium" w:cs="Arial"/>
        </w:rPr>
        <w:t xml:space="preserve">a </w:t>
      </w:r>
      <w:r>
        <w:rPr>
          <w:rFonts w:ascii="Avenir Next Medium" w:hAnsi="Avenir Next Medium" w:cs="Arial"/>
        </w:rPr>
        <w:t>user</w:t>
      </w:r>
      <w:r w:rsidR="00856EFD">
        <w:rPr>
          <w:rFonts w:ascii="等线" w:eastAsia="等线" w:hAnsi="等线" w:cs="Arial"/>
          <w:lang w:eastAsia="zh-CN"/>
        </w:rPr>
        <w:t>’</w:t>
      </w:r>
      <w:r>
        <w:rPr>
          <w:rFonts w:ascii="Avenir Next Medium" w:hAnsi="Avenir Next Medium" w:cs="Arial"/>
        </w:rPr>
        <w:t>s phone, the HONOR Band 6 offers a</w:t>
      </w:r>
      <w:r w:rsidR="001C72EA">
        <w:rPr>
          <w:rFonts w:ascii="Avenir Next Medium" w:hAnsi="Avenir Next Medium" w:cs="Arial"/>
        </w:rPr>
        <w:t xml:space="preserve">n assortment </w:t>
      </w:r>
      <w:r>
        <w:rPr>
          <w:rFonts w:ascii="Avenir Next Medium" w:hAnsi="Avenir Next Medium" w:cs="Arial"/>
        </w:rPr>
        <w:t xml:space="preserve">of life hacks that </w:t>
      </w:r>
      <w:r w:rsidR="002A6375">
        <w:rPr>
          <w:rFonts w:ascii="Avenir Next Medium" w:hAnsi="Avenir Next Medium" w:cs="Arial"/>
        </w:rPr>
        <w:t>make everyday tasks a breeze</w:t>
      </w:r>
      <w:r>
        <w:rPr>
          <w:rFonts w:ascii="Avenir Next Medium" w:hAnsi="Avenir Next Medium" w:cs="Arial"/>
        </w:rPr>
        <w:t xml:space="preserve">. </w:t>
      </w:r>
      <w:r w:rsidR="00662F97">
        <w:rPr>
          <w:rFonts w:ascii="Avenir Next Medium" w:hAnsi="Avenir Next Medium" w:cs="Arial"/>
        </w:rPr>
        <w:t>For instance, th</w:t>
      </w:r>
      <w:r w:rsidR="0080116E">
        <w:rPr>
          <w:rFonts w:ascii="Avenir Next Medium" w:hAnsi="Avenir Next Medium" w:cs="Arial"/>
        </w:rPr>
        <w:t>e remote shutter</w:t>
      </w:r>
      <w:r w:rsidR="00662F97">
        <w:rPr>
          <w:rFonts w:ascii="Avenir Next Medium" w:hAnsi="Avenir Next Medium" w:cs="Arial"/>
        </w:rPr>
        <w:t xml:space="preserve"> feature</w:t>
      </w:r>
      <w:r w:rsidR="0080116E">
        <w:rPr>
          <w:rFonts w:ascii="Avenir Next Medium" w:hAnsi="Avenir Next Medium" w:cs="Arial"/>
        </w:rPr>
        <w:t xml:space="preserve"> </w:t>
      </w:r>
      <w:r w:rsidR="00171D85">
        <w:rPr>
          <w:rFonts w:ascii="Avenir Next Medium" w:hAnsi="Avenir Next Medium" w:cs="Arial"/>
        </w:rPr>
        <w:t>lets</w:t>
      </w:r>
      <w:r w:rsidR="0080116E">
        <w:rPr>
          <w:rFonts w:ascii="Avenir Next Medium" w:hAnsi="Avenir Next Medium" w:cs="Arial"/>
        </w:rPr>
        <w:t xml:space="preserve"> users launch</w:t>
      </w:r>
      <w:r w:rsidR="002A6375">
        <w:rPr>
          <w:rFonts w:ascii="Avenir Next Medium" w:hAnsi="Avenir Next Medium" w:cs="Arial"/>
        </w:rPr>
        <w:t xml:space="preserve"> their</w:t>
      </w:r>
      <w:r w:rsidR="0080116E">
        <w:rPr>
          <w:rFonts w:ascii="Avenir Next Medium" w:hAnsi="Avenir Next Medium" w:cs="Arial"/>
        </w:rPr>
        <w:t xml:space="preserve"> smartphone camera and snap a </w:t>
      </w:r>
      <w:r w:rsidR="00AB33A8">
        <w:rPr>
          <w:rFonts w:ascii="Avenir Next Medium" w:hAnsi="Avenir Next Medium" w:cs="Arial"/>
        </w:rPr>
        <w:t xml:space="preserve">photo </w:t>
      </w:r>
      <w:r w:rsidR="0080116E">
        <w:rPr>
          <w:rFonts w:ascii="Avenir Next Medium" w:hAnsi="Avenir Next Medium" w:cs="Arial"/>
        </w:rPr>
        <w:t>right from the wrist</w:t>
      </w:r>
      <w:r w:rsidR="002A6375">
        <w:rPr>
          <w:rFonts w:ascii="Avenir Next Medium" w:hAnsi="Avenir Next Medium" w:cs="Arial"/>
        </w:rPr>
        <w:t xml:space="preserve"> </w:t>
      </w:r>
      <w:r w:rsidR="006F7721">
        <w:rPr>
          <w:rStyle w:val="af4"/>
          <w:rFonts w:ascii="Avenir Next Medium" w:hAnsi="Avenir Next Medium" w:cs="Arial"/>
        </w:rPr>
        <w:footnoteReference w:id="6"/>
      </w:r>
      <w:r w:rsidR="00856EFD">
        <w:rPr>
          <w:rFonts w:ascii="等线" w:eastAsia="等线" w:hAnsi="等线" w:cs="Arial"/>
        </w:rPr>
        <w:t xml:space="preserve">, </w:t>
      </w:r>
      <w:r w:rsidR="002A6375">
        <w:rPr>
          <w:rFonts w:ascii="Avenir Next Medium" w:hAnsi="Avenir Next Medium" w:cs="Arial"/>
        </w:rPr>
        <w:t>while o</w:t>
      </w:r>
      <w:r w:rsidR="0080116E">
        <w:rPr>
          <w:rFonts w:ascii="Avenir Next Medium" w:hAnsi="Avenir Next Medium" w:cs="Arial"/>
        </w:rPr>
        <w:t>ther handy features include</w:t>
      </w:r>
      <w:r w:rsidR="002A6375">
        <w:rPr>
          <w:rFonts w:ascii="Avenir Next Medium" w:hAnsi="Avenir Next Medium" w:cs="Arial"/>
        </w:rPr>
        <w:t xml:space="preserve"> seamless</w:t>
      </w:r>
      <w:r w:rsidR="0080116E">
        <w:rPr>
          <w:rFonts w:ascii="Avenir Next Medium" w:hAnsi="Avenir Next Medium" w:cs="Arial"/>
        </w:rPr>
        <w:t xml:space="preserve"> music playback control</w:t>
      </w:r>
      <w:r w:rsidR="00AD1DC2">
        <w:rPr>
          <w:rStyle w:val="af4"/>
          <w:rFonts w:ascii="Avenir Next Medium" w:eastAsia="Calibri" w:hAnsi="Avenir Next Medium" w:cs="Calibri"/>
          <w:color w:val="000000"/>
          <w:kern w:val="2"/>
          <w:u w:color="000000"/>
          <w:lang w:eastAsia="zh-CN"/>
        </w:rPr>
        <w:footnoteReference w:id="7"/>
      </w:r>
      <w:r w:rsidR="0080116E">
        <w:rPr>
          <w:rFonts w:ascii="Avenir Next Medium" w:hAnsi="Avenir Next Medium" w:cs="Arial"/>
        </w:rPr>
        <w:t xml:space="preserve">, notifications </w:t>
      </w:r>
      <w:r w:rsidR="002A6375">
        <w:rPr>
          <w:rFonts w:ascii="Avenir Next Medium" w:hAnsi="Avenir Next Medium" w:cs="Arial"/>
        </w:rPr>
        <w:t xml:space="preserve">when a user </w:t>
      </w:r>
      <w:r w:rsidR="00777FEF">
        <w:rPr>
          <w:rFonts w:ascii="Avenir Next Medium" w:hAnsi="Avenir Next Medium" w:cs="Arial"/>
        </w:rPr>
        <w:t>receives</w:t>
      </w:r>
      <w:r w:rsidR="0080116E">
        <w:rPr>
          <w:rFonts w:ascii="Avenir Next Medium" w:hAnsi="Avenir Next Medium" w:cs="Arial"/>
        </w:rPr>
        <w:t xml:space="preserve"> calls</w:t>
      </w:r>
      <w:r w:rsidR="001C290C">
        <w:rPr>
          <w:rFonts w:ascii="Avenir Next Medium" w:hAnsi="Avenir Next Medium" w:cs="Arial"/>
        </w:rPr>
        <w:t xml:space="preserve"> </w:t>
      </w:r>
      <w:r w:rsidR="006828C8">
        <w:rPr>
          <w:rFonts w:ascii="Avenir Next Medium" w:hAnsi="Avenir Next Medium" w:cs="Arial"/>
        </w:rPr>
        <w:t>or messages</w:t>
      </w:r>
      <w:r w:rsidR="0080116E">
        <w:rPr>
          <w:rFonts w:ascii="Avenir Next Medium" w:hAnsi="Avenir Next Medium" w:cs="Arial"/>
        </w:rPr>
        <w:t>, weather forecasts,</w:t>
      </w:r>
      <w:r w:rsidR="0080116E" w:rsidRPr="0080116E">
        <w:rPr>
          <w:rFonts w:ascii="Avenir Next Medium" w:eastAsia="Calibri" w:hAnsi="Avenir Next Medium" w:cs="Calibri"/>
          <w:color w:val="000000"/>
          <w:kern w:val="2"/>
          <w:u w:color="000000"/>
          <w:lang w:eastAsia="zh-CN"/>
        </w:rPr>
        <w:t xml:space="preserve"> </w:t>
      </w:r>
      <w:r w:rsidR="0080116E">
        <w:rPr>
          <w:rFonts w:ascii="Avenir Next Medium" w:eastAsia="Calibri" w:hAnsi="Avenir Next Medium" w:cs="Calibri"/>
          <w:color w:val="000000"/>
          <w:kern w:val="2"/>
          <w:u w:color="000000"/>
          <w:lang w:eastAsia="zh-CN"/>
        </w:rPr>
        <w:t>alarm</w:t>
      </w:r>
      <w:r w:rsidR="002A6375">
        <w:rPr>
          <w:rFonts w:ascii="Avenir Next Medium" w:eastAsia="Calibri" w:hAnsi="Avenir Next Medium" w:cs="Calibri"/>
          <w:color w:val="000000"/>
          <w:kern w:val="2"/>
          <w:u w:color="000000"/>
          <w:lang w:eastAsia="zh-CN"/>
        </w:rPr>
        <w:t>s</w:t>
      </w:r>
      <w:r w:rsidR="0080116E">
        <w:rPr>
          <w:rFonts w:ascii="Avenir Next Medium" w:eastAsia="Calibri" w:hAnsi="Avenir Next Medium" w:cs="Calibri"/>
          <w:color w:val="000000"/>
          <w:kern w:val="2"/>
          <w:u w:color="000000"/>
          <w:lang w:eastAsia="zh-CN"/>
        </w:rPr>
        <w:t>,</w:t>
      </w:r>
      <w:r w:rsidR="002A6375">
        <w:rPr>
          <w:rFonts w:ascii="Avenir Next Medium" w:eastAsia="Calibri" w:hAnsi="Avenir Next Medium" w:cs="Calibri"/>
          <w:color w:val="000000"/>
          <w:kern w:val="2"/>
          <w:u w:color="000000"/>
          <w:lang w:eastAsia="zh-CN"/>
        </w:rPr>
        <w:t xml:space="preserve"> and a</w:t>
      </w:r>
      <w:r w:rsidR="0080116E">
        <w:rPr>
          <w:rFonts w:ascii="Avenir Next Medium" w:eastAsia="Calibri" w:hAnsi="Avenir Next Medium" w:cs="Calibri"/>
          <w:color w:val="000000"/>
          <w:kern w:val="2"/>
          <w:u w:color="000000"/>
          <w:lang w:eastAsia="zh-CN"/>
        </w:rPr>
        <w:t xml:space="preserve"> </w:t>
      </w:r>
      <w:r w:rsidR="002818BE">
        <w:rPr>
          <w:rFonts w:ascii="Avenir Next Medium" w:eastAsia="Calibri" w:hAnsi="Avenir Next Medium" w:cs="Calibri"/>
          <w:color w:val="000000"/>
          <w:kern w:val="2"/>
          <w:u w:color="000000"/>
          <w:lang w:eastAsia="zh-CN"/>
        </w:rPr>
        <w:t>f</w:t>
      </w:r>
      <w:r w:rsidR="0080116E">
        <w:rPr>
          <w:rFonts w:ascii="Avenir Next Medium" w:eastAsia="Calibri" w:hAnsi="Avenir Next Medium" w:cs="Calibri"/>
          <w:color w:val="000000"/>
          <w:kern w:val="2"/>
          <w:u w:color="000000"/>
          <w:lang w:eastAsia="zh-CN"/>
        </w:rPr>
        <w:t>ind my phone</w:t>
      </w:r>
      <w:r w:rsidR="002A6375">
        <w:rPr>
          <w:rFonts w:ascii="Avenir Next Medium" w:eastAsia="Calibri" w:hAnsi="Avenir Next Medium" w:cs="Calibri"/>
          <w:color w:val="000000"/>
          <w:kern w:val="2"/>
          <w:u w:color="000000"/>
          <w:lang w:eastAsia="zh-CN"/>
        </w:rPr>
        <w:t xml:space="preserve"> feature</w:t>
      </w:r>
      <w:r w:rsidR="00072DEA">
        <w:rPr>
          <w:rFonts w:ascii="Avenir Next Medium" w:eastAsia="Calibri" w:hAnsi="Avenir Next Medium" w:cs="Calibri"/>
          <w:color w:val="000000"/>
          <w:kern w:val="2"/>
          <w:u w:color="000000"/>
          <w:lang w:eastAsia="zh-CN"/>
        </w:rPr>
        <w:t xml:space="preserve">, </w:t>
      </w:r>
      <w:r w:rsidR="002A6375">
        <w:rPr>
          <w:rFonts w:ascii="Avenir Next Medium" w:eastAsia="Calibri" w:hAnsi="Avenir Next Medium" w:cs="Calibri"/>
          <w:color w:val="000000"/>
          <w:kern w:val="2"/>
          <w:u w:color="000000"/>
          <w:lang w:eastAsia="zh-CN"/>
        </w:rPr>
        <w:t>offering users 24/7 unparalleled convenience.</w:t>
      </w:r>
      <w:r w:rsidR="002818BE">
        <w:rPr>
          <w:rFonts w:ascii="Avenir Next Medium" w:eastAsia="Calibri" w:hAnsi="Avenir Next Medium" w:cs="Calibri"/>
          <w:color w:val="000000"/>
          <w:kern w:val="2"/>
          <w:u w:color="000000"/>
          <w:lang w:eastAsia="zh-CN"/>
        </w:rPr>
        <w:t xml:space="preserve"> </w:t>
      </w:r>
    </w:p>
    <w:p w14:paraId="01C3BFD5" w14:textId="77777777" w:rsidR="00B00B2B" w:rsidRDefault="00B00B2B" w:rsidP="00884093">
      <w:pPr>
        <w:shd w:val="clear" w:color="auto" w:fill="FFFFFF"/>
        <w:spacing w:after="0" w:line="320" w:lineRule="exact"/>
        <w:jc w:val="both"/>
        <w:rPr>
          <w:rFonts w:ascii="Avenir Next Medium" w:eastAsia="Calibri" w:hAnsi="Avenir Next Medium" w:cs="Calibri"/>
          <w:b/>
          <w:kern w:val="2"/>
        </w:rPr>
      </w:pPr>
    </w:p>
    <w:p w14:paraId="1996A1AC" w14:textId="145AFDB5" w:rsidR="00884093" w:rsidRPr="00F016B7" w:rsidRDefault="00884093" w:rsidP="00884093">
      <w:pPr>
        <w:shd w:val="clear" w:color="auto" w:fill="FFFFFF"/>
        <w:spacing w:after="0" w:line="320" w:lineRule="exact"/>
        <w:jc w:val="both"/>
        <w:rPr>
          <w:rFonts w:ascii="Avenir Next Medium" w:eastAsia="Calibri" w:hAnsi="Avenir Next Medium" w:cs="Calibri"/>
          <w:b/>
          <w:kern w:val="2"/>
        </w:rPr>
      </w:pPr>
      <w:r w:rsidRPr="00F016B7">
        <w:rPr>
          <w:rFonts w:ascii="Avenir Next Medium" w:eastAsia="Calibri" w:hAnsi="Avenir Next Medium" w:cs="Calibri"/>
          <w:b/>
          <w:kern w:val="2"/>
        </w:rPr>
        <w:t>Pricing and Availability</w:t>
      </w:r>
    </w:p>
    <w:p w14:paraId="5A17A151" w14:textId="5FF38832" w:rsidR="00884093" w:rsidRDefault="00203A49" w:rsidP="00884093">
      <w:pPr>
        <w:shd w:val="clear" w:color="auto" w:fill="FFFFFF"/>
        <w:spacing w:after="0" w:line="320" w:lineRule="exact"/>
        <w:jc w:val="both"/>
        <w:rPr>
          <w:rFonts w:ascii="Avenir Next Medium" w:eastAsia="Calibri" w:hAnsi="Avenir Next Medium" w:cs="Calibri"/>
          <w:bCs/>
          <w:kern w:val="2"/>
        </w:rPr>
      </w:pPr>
      <w:r>
        <w:rPr>
          <w:rFonts w:ascii="Avenir Next Medium" w:eastAsia="Calibri" w:hAnsi="Avenir Next Medium" w:cs="Calibri"/>
          <w:bCs/>
          <w:kern w:val="2"/>
        </w:rPr>
        <w:lastRenderedPageBreak/>
        <w:t xml:space="preserve">At an MSRP of </w:t>
      </w:r>
      <w:r>
        <w:rPr>
          <w:rFonts w:ascii="等线" w:eastAsia="等线" w:hAnsi="等线" w:cs="Calibri" w:hint="eastAsia"/>
          <w:bCs/>
          <w:kern w:val="2"/>
          <w:lang w:eastAsia="zh-CN"/>
        </w:rPr>
        <w:t>€</w:t>
      </w:r>
      <w:r>
        <w:rPr>
          <w:rFonts w:ascii="Avenir Next Medium" w:eastAsia="Calibri" w:hAnsi="Avenir Next Medium" w:cs="Calibri"/>
          <w:bCs/>
          <w:kern w:val="2"/>
        </w:rPr>
        <w:t>49.9</w:t>
      </w:r>
      <w:r w:rsidR="00856EFD" w:rsidRPr="00856EFD">
        <w:rPr>
          <w:rFonts w:ascii="Avenir Next Medium" w:eastAsia="Calibri" w:hAnsi="Avenir Next Medium" w:cs="Calibri"/>
          <w:bCs/>
          <w:kern w:val="2"/>
        </w:rPr>
        <w:t>,</w:t>
      </w:r>
      <w:r w:rsidR="00856EFD">
        <w:rPr>
          <w:rFonts w:ascii="Avenir Next Medium" w:eastAsia="Calibri" w:hAnsi="Avenir Next Medium" w:cs="Calibri"/>
          <w:bCs/>
          <w:kern w:val="2"/>
        </w:rPr>
        <w:t xml:space="preserve"> </w:t>
      </w:r>
      <w:r w:rsidR="00884093">
        <w:rPr>
          <w:rFonts w:ascii="Avenir Next Medium" w:eastAsia="Calibri" w:hAnsi="Avenir Next Medium" w:cs="Calibri"/>
          <w:bCs/>
          <w:kern w:val="2"/>
        </w:rPr>
        <w:t>t</w:t>
      </w:r>
      <w:r w:rsidR="00884093" w:rsidRPr="00F016B7">
        <w:rPr>
          <w:rFonts w:ascii="Avenir Next Medium" w:eastAsia="Calibri" w:hAnsi="Avenir Next Medium" w:cs="Calibri"/>
          <w:bCs/>
          <w:kern w:val="2"/>
        </w:rPr>
        <w:t>he HONOR</w:t>
      </w:r>
      <w:r w:rsidR="00884093" w:rsidRPr="00F016B7">
        <w:rPr>
          <w:rFonts w:ascii="Avenir Next Medium" w:hAnsi="Avenir Next Medium"/>
          <w:lang w:eastAsia="zh-CN"/>
        </w:rPr>
        <w:t xml:space="preserve"> </w:t>
      </w:r>
      <w:r w:rsidR="00884093">
        <w:rPr>
          <w:rFonts w:ascii="Avenir Next Medium" w:hAnsi="Avenir Next Medium"/>
          <w:lang w:eastAsia="zh-CN"/>
        </w:rPr>
        <w:t>Band 6 will</w:t>
      </w:r>
      <w:r w:rsidR="00884093" w:rsidRPr="00F016B7">
        <w:rPr>
          <w:rFonts w:ascii="Avenir Next Medium" w:hAnsi="Avenir Next Medium"/>
          <w:lang w:eastAsia="zh-CN"/>
        </w:rPr>
        <w:t xml:space="preserve"> be </w:t>
      </w:r>
      <w:r w:rsidR="00884093">
        <w:rPr>
          <w:rFonts w:ascii="Avenir Next Medium" w:hAnsi="Avenir Next Medium"/>
          <w:lang w:eastAsia="zh-CN"/>
        </w:rPr>
        <w:t>available</w:t>
      </w:r>
      <w:r w:rsidR="00D461F8">
        <w:rPr>
          <w:rFonts w:ascii="Avenir Next Medium" w:hAnsi="Avenir Next Medium"/>
          <w:lang w:eastAsia="zh-CN"/>
        </w:rPr>
        <w:t xml:space="preserve"> to p</w:t>
      </w:r>
      <w:r w:rsidR="00D461F8" w:rsidRPr="00B434A6">
        <w:rPr>
          <w:rFonts w:ascii="Avenir Next Medium" w:hAnsi="Avenir Next Medium"/>
          <w:lang w:eastAsia="zh-CN"/>
        </w:rPr>
        <w:t xml:space="preserve">urchase </w:t>
      </w:r>
      <w:r w:rsidR="001F5379" w:rsidRPr="00B434A6">
        <w:rPr>
          <w:rFonts w:ascii="Avenir Next Medium" w:eastAsia="Calibri" w:hAnsi="Avenir Next Medium" w:cs="Calibri"/>
          <w:bCs/>
          <w:kern w:val="2"/>
        </w:rPr>
        <w:t>from March 28</w:t>
      </w:r>
      <w:r w:rsidR="001F5379" w:rsidRPr="00B434A6">
        <w:rPr>
          <w:rFonts w:ascii="Avenir Next Medium" w:eastAsia="Calibri" w:hAnsi="Avenir Next Medium" w:cs="Calibri"/>
          <w:bCs/>
          <w:kern w:val="2"/>
          <w:vertAlign w:val="superscript"/>
        </w:rPr>
        <w:t xml:space="preserve">th </w:t>
      </w:r>
      <w:r w:rsidR="00D461F8" w:rsidRPr="00B434A6">
        <w:rPr>
          <w:rFonts w:ascii="Avenir Next Medium" w:hAnsi="Avenir Next Medium"/>
          <w:lang w:eastAsia="zh-CN"/>
        </w:rPr>
        <w:t>in global markets</w:t>
      </w:r>
      <w:r w:rsidR="00884093" w:rsidRPr="00B434A6">
        <w:rPr>
          <w:rFonts w:ascii="Avenir Next Medium" w:hAnsi="Avenir Next Medium"/>
          <w:lang w:eastAsia="zh-CN"/>
        </w:rPr>
        <w:t xml:space="preserve"> </w:t>
      </w:r>
      <w:r w:rsidR="00884093" w:rsidRPr="00B434A6">
        <w:rPr>
          <w:rFonts w:ascii="Avenir Next Medium" w:hAnsi="Avenir Next Medium"/>
          <w:bCs/>
        </w:rPr>
        <w:t>via</w:t>
      </w:r>
      <w:r w:rsidR="00884093" w:rsidRPr="00B434A6">
        <w:rPr>
          <w:rFonts w:ascii="Avenir Next Medium" w:hAnsi="Avenir Next Medium"/>
          <w:lang w:val="en-US" w:eastAsia="zh-CN"/>
        </w:rPr>
        <w:t xml:space="preserve"> </w:t>
      </w:r>
      <w:r w:rsidR="00D461F8" w:rsidRPr="00B434A6">
        <w:rPr>
          <w:rFonts w:ascii="Avenir Next Medium" w:hAnsi="Avenir Next Medium"/>
          <w:lang w:val="en-US" w:eastAsia="zh-CN"/>
        </w:rPr>
        <w:t>AliExpress</w:t>
      </w:r>
      <w:r w:rsidR="00E95652" w:rsidRPr="00B434A6">
        <w:rPr>
          <w:rFonts w:ascii="宋体" w:eastAsia="宋体" w:hAnsi="宋体" w:cs="宋体" w:hint="eastAsia"/>
          <w:bCs/>
          <w:kern w:val="2"/>
          <w:lang w:eastAsia="zh-CN"/>
        </w:rPr>
        <w:t>.</w:t>
      </w:r>
    </w:p>
    <w:p w14:paraId="22309FBF" w14:textId="3E6D217A" w:rsidR="005537F7" w:rsidRPr="002E7E8D" w:rsidRDefault="005537F7" w:rsidP="00884093">
      <w:pPr>
        <w:shd w:val="clear" w:color="auto" w:fill="FFFFFF"/>
        <w:spacing w:after="0" w:line="320" w:lineRule="exact"/>
        <w:jc w:val="both"/>
        <w:rPr>
          <w:rFonts w:ascii="Avenir Next Medium" w:hAnsi="Avenir Next Medium" w:cs="Calibri"/>
          <w:bCs/>
          <w:kern w:val="2"/>
        </w:rPr>
      </w:pPr>
    </w:p>
    <w:p w14:paraId="7BAA1CE8" w14:textId="3C1A1878" w:rsidR="005537F7" w:rsidRPr="004026B7" w:rsidRDefault="005537F7" w:rsidP="00884093">
      <w:pPr>
        <w:shd w:val="clear" w:color="auto" w:fill="FFFFFF"/>
        <w:spacing w:after="0" w:line="320" w:lineRule="exact"/>
        <w:jc w:val="both"/>
        <w:rPr>
          <w:rFonts w:ascii="Avenir Next Medium" w:hAnsi="Avenir Next Medium" w:cs="Calibri"/>
          <w:bCs/>
          <w:kern w:val="2"/>
        </w:rPr>
      </w:pPr>
      <w:r>
        <w:rPr>
          <w:rFonts w:ascii="Avenir Next Medium" w:hAnsi="Avenir Next Medium" w:cs="Calibri"/>
          <w:bCs/>
          <w:kern w:val="2"/>
        </w:rPr>
        <w:t xml:space="preserve">The HONOR Band 6 will also be available </w:t>
      </w:r>
      <w:r w:rsidR="00B33B9A">
        <w:rPr>
          <w:rFonts w:ascii="Avenir Next Medium" w:hAnsi="Avenir Next Medium" w:cs="Calibri"/>
          <w:bCs/>
          <w:kern w:val="2"/>
        </w:rPr>
        <w:t>from local H</w:t>
      </w:r>
      <w:r>
        <w:rPr>
          <w:rFonts w:ascii="Avenir Next Medium" w:hAnsi="Avenir Next Medium" w:cs="Calibri"/>
          <w:bCs/>
          <w:kern w:val="2"/>
        </w:rPr>
        <w:t xml:space="preserve">IHONOR </w:t>
      </w:r>
      <w:r w:rsidR="00B33B9A">
        <w:rPr>
          <w:rFonts w:ascii="Avenir Next Medium" w:hAnsi="Avenir Next Medium" w:cs="Calibri"/>
          <w:bCs/>
          <w:kern w:val="2"/>
        </w:rPr>
        <w:t xml:space="preserve">online </w:t>
      </w:r>
      <w:r>
        <w:rPr>
          <w:rFonts w:ascii="Avenir Next Medium" w:hAnsi="Avenir Next Medium" w:cs="Calibri"/>
          <w:bCs/>
          <w:kern w:val="2"/>
        </w:rPr>
        <w:t>store</w:t>
      </w:r>
      <w:r w:rsidR="00B33B9A">
        <w:rPr>
          <w:rFonts w:ascii="Avenir Next Medium" w:hAnsi="Avenir Next Medium" w:cs="Calibri"/>
          <w:bCs/>
          <w:kern w:val="2"/>
        </w:rPr>
        <w:t>s</w:t>
      </w:r>
      <w:r>
        <w:rPr>
          <w:rFonts w:ascii="Avenir Next Medium" w:hAnsi="Avenir Next Medium" w:cs="Calibri"/>
          <w:bCs/>
          <w:kern w:val="2"/>
        </w:rPr>
        <w:t xml:space="preserve"> starting from Ap</w:t>
      </w:r>
      <w:r w:rsidRPr="00482ADF">
        <w:rPr>
          <w:rFonts w:ascii="Avenir Next Medium" w:hAnsi="Avenir Next Medium" w:cs="Calibri"/>
          <w:bCs/>
          <w:kern w:val="2"/>
        </w:rPr>
        <w:t>ril</w:t>
      </w:r>
      <w:r w:rsidR="005851DF" w:rsidRPr="00482ADF">
        <w:rPr>
          <w:rStyle w:val="af4"/>
          <w:rFonts w:ascii="Avenir Next Medium" w:hAnsi="Avenir Next Medium" w:cs="Calibri"/>
          <w:bCs/>
          <w:kern w:val="2"/>
        </w:rPr>
        <w:footnoteReference w:id="8"/>
      </w:r>
      <w:r w:rsidRPr="00482ADF">
        <w:rPr>
          <w:rFonts w:ascii="Avenir Next Medium" w:hAnsi="Avenir Next Medium" w:cs="Calibri"/>
          <w:bCs/>
          <w:kern w:val="2"/>
        </w:rPr>
        <w:t>.</w:t>
      </w:r>
      <w:r>
        <w:rPr>
          <w:rFonts w:ascii="Avenir Next Medium" w:hAnsi="Avenir Next Medium" w:cs="Calibri"/>
          <w:bCs/>
          <w:kern w:val="2"/>
        </w:rPr>
        <w:t xml:space="preserve"> </w:t>
      </w:r>
    </w:p>
    <w:p w14:paraId="150A5AF0" w14:textId="77777777" w:rsidR="00884093" w:rsidRPr="00B33B9A" w:rsidRDefault="00884093" w:rsidP="00884093">
      <w:pPr>
        <w:shd w:val="clear" w:color="auto" w:fill="FFFFFF"/>
        <w:spacing w:after="0" w:line="320" w:lineRule="exact"/>
        <w:jc w:val="both"/>
        <w:rPr>
          <w:rFonts w:ascii="Avenir Next Medium" w:eastAsia="Calibri" w:hAnsi="Avenir Next Medium" w:cs="Calibri"/>
          <w:bCs/>
          <w:kern w:val="2"/>
        </w:rPr>
      </w:pPr>
    </w:p>
    <w:p w14:paraId="7EB3C0F3" w14:textId="1CBCDA61" w:rsidR="00B00B2B" w:rsidRDefault="00884093" w:rsidP="00616957">
      <w:pPr>
        <w:jc w:val="both"/>
        <w:rPr>
          <w:rFonts w:ascii="Avenir Next Medium" w:hAnsi="Avenir Next Medium"/>
          <w:lang w:eastAsia="zh-CN"/>
        </w:rPr>
      </w:pPr>
      <w:r w:rsidRPr="00F016B7">
        <w:rPr>
          <w:rFonts w:ascii="Avenir Next Medium" w:hAnsi="Avenir Next Medium"/>
          <w:lang w:eastAsia="zh-CN"/>
        </w:rPr>
        <w:t xml:space="preserve">For more information, please visit www.hihonor.com.  </w:t>
      </w:r>
    </w:p>
    <w:p w14:paraId="14128A84" w14:textId="77777777" w:rsidR="00856EFD" w:rsidRDefault="00856EFD" w:rsidP="00616957">
      <w:pPr>
        <w:jc w:val="both"/>
        <w:rPr>
          <w:rFonts w:ascii="Avenir Next Medium" w:hAnsi="Avenir Next Medium"/>
          <w:lang w:eastAsia="zh-CN"/>
        </w:rPr>
      </w:pPr>
    </w:p>
    <w:p w14:paraId="61E4F095" w14:textId="0A139E57" w:rsidR="008D5FDB" w:rsidRPr="00777FEF" w:rsidRDefault="00B00B2B" w:rsidP="00777FEF">
      <w:pPr>
        <w:jc w:val="center"/>
        <w:rPr>
          <w:rFonts w:ascii="Avenir Next Medium" w:hAnsi="Avenir Next Medium"/>
          <w:lang w:eastAsia="zh-CN"/>
        </w:rPr>
      </w:pPr>
      <w:r>
        <w:rPr>
          <w:rFonts w:ascii="Avenir Next Medium" w:hAnsi="Avenir Next Medium"/>
          <w:lang w:eastAsia="zh-CN"/>
        </w:rPr>
        <w:t>###</w:t>
      </w:r>
    </w:p>
    <w:p w14:paraId="1F5705A5" w14:textId="47ECC8EC" w:rsidR="00062073" w:rsidRPr="00616957" w:rsidRDefault="00062073" w:rsidP="00616957">
      <w:pPr>
        <w:spacing w:after="0" w:line="240" w:lineRule="auto"/>
        <w:jc w:val="both"/>
        <w:rPr>
          <w:rFonts w:ascii="Avenir Next Medium" w:hAnsi="Avenir Next Medium"/>
          <w:b/>
          <w:bCs/>
          <w:lang w:eastAsia="zh-CN"/>
        </w:rPr>
      </w:pPr>
      <w:r w:rsidRPr="00616957">
        <w:rPr>
          <w:rFonts w:ascii="Avenir Next Medium" w:hAnsi="Avenir Next Medium"/>
          <w:b/>
          <w:bCs/>
          <w:lang w:eastAsia="zh-CN"/>
        </w:rPr>
        <w:t xml:space="preserve">About HONOR </w:t>
      </w:r>
    </w:p>
    <w:p w14:paraId="68804B4D" w14:textId="70BC0D26" w:rsidR="00062073" w:rsidRDefault="00062073" w:rsidP="00616957">
      <w:pPr>
        <w:spacing w:after="0" w:line="240" w:lineRule="auto"/>
        <w:jc w:val="both"/>
        <w:rPr>
          <w:rFonts w:ascii="Avenir Next Medium" w:hAnsi="Avenir Next Medium"/>
          <w:lang w:eastAsia="zh-CN"/>
        </w:rPr>
      </w:pPr>
      <w:r w:rsidRPr="00616957">
        <w:rPr>
          <w:rFonts w:ascii="Avenir Next Medium" w:eastAsia="Calibri" w:hAnsi="Avenir Next Medium" w:cs="Calibri"/>
          <w:bCs/>
          <w:kern w:val="2"/>
        </w:rPr>
        <w:t>HONOR is a leading</w:t>
      </w:r>
      <w:r w:rsidRPr="00616957">
        <w:rPr>
          <w:rFonts w:ascii="Avenir Next Medium" w:hAnsi="Avenir Next Medium"/>
          <w:lang w:eastAsia="zh-CN"/>
        </w:rPr>
        <w:t xml:space="preserve"> global provider of smart devices. It is dedicated to becoming a global iconic technology brand and creating a new intelligent world for everyone through its powerful products and services. With an unwavering focus on R&amp;D, it is committed to developing technology that empowers people around the globe to go beyond, giving them the freedom to achieve and do more. Offering a range of </w:t>
      </w:r>
      <w:proofErr w:type="gramStart"/>
      <w:r w:rsidRPr="00616957">
        <w:rPr>
          <w:rFonts w:ascii="Avenir Next Medium" w:hAnsi="Avenir Next Medium"/>
          <w:lang w:eastAsia="zh-CN"/>
        </w:rPr>
        <w:t>high quality</w:t>
      </w:r>
      <w:proofErr w:type="gramEnd"/>
      <w:r w:rsidRPr="00616957">
        <w:rPr>
          <w:rFonts w:ascii="Avenir Next Medium" w:hAnsi="Avenir Next Medium"/>
          <w:lang w:eastAsia="zh-CN"/>
        </w:rPr>
        <w:t xml:space="preserve"> smartphones, tablets, laptops and wearables to suit every budget, HONOR’s portfolio of innovative, premium and reliable products enable people to become a be</w:t>
      </w:r>
      <w:r w:rsidRPr="00616957">
        <w:rPr>
          <w:rFonts w:ascii="Avenir Next Medium" w:hAnsi="Avenir Next Medium" w:hint="eastAsia"/>
          <w:lang w:eastAsia="zh-CN"/>
        </w:rPr>
        <w:t>tter</w:t>
      </w:r>
      <w:r w:rsidRPr="00616957">
        <w:rPr>
          <w:rFonts w:ascii="Avenir Next Medium" w:hAnsi="Avenir Next Medium"/>
          <w:lang w:eastAsia="zh-CN"/>
        </w:rPr>
        <w:t xml:space="preserve"> version of themselves.</w:t>
      </w:r>
    </w:p>
    <w:p w14:paraId="79514EAE" w14:textId="77777777" w:rsidR="00616957" w:rsidRPr="00616957" w:rsidRDefault="00616957" w:rsidP="00616957">
      <w:pPr>
        <w:spacing w:after="0" w:line="240" w:lineRule="auto"/>
        <w:jc w:val="both"/>
        <w:rPr>
          <w:rFonts w:ascii="Avenir Next Medium" w:hAnsi="Avenir Next Medium"/>
          <w:lang w:eastAsia="zh-CN"/>
        </w:rPr>
      </w:pPr>
    </w:p>
    <w:p w14:paraId="1CD5CA4D" w14:textId="1191CF1A" w:rsidR="00062073" w:rsidRDefault="00062073" w:rsidP="00062073">
      <w:pPr>
        <w:pStyle w:val="a4"/>
        <w:rPr>
          <w:rFonts w:ascii="Avenir Next Medium" w:hAnsi="Avenir Next Medium"/>
          <w:lang w:val="en-HK"/>
        </w:rPr>
      </w:pPr>
      <w:r w:rsidRPr="00616957">
        <w:rPr>
          <w:rFonts w:ascii="Avenir Next Medium" w:hAnsi="Avenir Next Medium"/>
          <w:lang w:val="en-HK"/>
        </w:rPr>
        <w:t>For more information, please visit HONOR online at </w:t>
      </w:r>
      <w:hyperlink r:id="rId9" w:tgtFrame="_blank" w:history="1">
        <w:r w:rsidRPr="00616957">
          <w:rPr>
            <w:rStyle w:val="a3"/>
            <w:rFonts w:ascii="Avenir Next Medium" w:hAnsi="Avenir Next Medium"/>
            <w:lang w:val="en-HK" w:eastAsia="zh-TW"/>
          </w:rPr>
          <w:t>www.hihonor.com</w:t>
        </w:r>
      </w:hyperlink>
      <w:r w:rsidRPr="00616957">
        <w:rPr>
          <w:rFonts w:ascii="Avenir Next Medium" w:hAnsi="Avenir Next Medium"/>
          <w:lang w:val="en-HK"/>
        </w:rPr>
        <w:t xml:space="preserve"> or email </w:t>
      </w:r>
      <w:hyperlink r:id="rId10" w:history="1">
        <w:r w:rsidRPr="00616957">
          <w:rPr>
            <w:rStyle w:val="a3"/>
            <w:rFonts w:ascii="Avenir Next Medium" w:hAnsi="Avenir Next Medium"/>
            <w:lang w:val="en-HK" w:eastAsia="zh-TW"/>
          </w:rPr>
          <w:t>newsroom@hihonor.com</w:t>
        </w:r>
      </w:hyperlink>
      <w:r w:rsidRPr="00616957">
        <w:rPr>
          <w:rFonts w:ascii="Avenir Next Medium" w:hAnsi="Avenir Next Medium"/>
          <w:lang w:val="en-HK"/>
        </w:rPr>
        <w:t xml:space="preserve"> </w:t>
      </w:r>
    </w:p>
    <w:p w14:paraId="21C2E254" w14:textId="77777777" w:rsidR="00245460" w:rsidRPr="00616957" w:rsidRDefault="00245460" w:rsidP="00062073">
      <w:pPr>
        <w:pStyle w:val="a4"/>
        <w:rPr>
          <w:rFonts w:ascii="Avenir Next Medium" w:hAnsi="Avenir Next Medium"/>
          <w:lang w:val="en-HK"/>
        </w:rPr>
      </w:pPr>
    </w:p>
    <w:p w14:paraId="50BEB314" w14:textId="77777777" w:rsidR="00062073" w:rsidRPr="00616957" w:rsidRDefault="00531055" w:rsidP="00062073">
      <w:pPr>
        <w:pStyle w:val="a4"/>
        <w:rPr>
          <w:rStyle w:val="a3"/>
          <w:rFonts w:ascii="Avenir Next Medium" w:hAnsi="Avenir Next Medium"/>
          <w:lang w:val="en-HK" w:eastAsia="zh-TW"/>
        </w:rPr>
      </w:pPr>
      <w:hyperlink r:id="rId11" w:history="1">
        <w:r w:rsidR="00062073" w:rsidRPr="00616957">
          <w:rPr>
            <w:rStyle w:val="a3"/>
            <w:rFonts w:ascii="Avenir Next Medium" w:hAnsi="Avenir Next Medium"/>
            <w:lang w:val="en-HK" w:eastAsia="zh-TW"/>
          </w:rPr>
          <w:t>http://community.hihonor.com/</w:t>
        </w:r>
      </w:hyperlink>
      <w:r w:rsidR="00062073" w:rsidRPr="00616957">
        <w:rPr>
          <w:rStyle w:val="a3"/>
          <w:rFonts w:ascii="Avenir Next Medium" w:hAnsi="Avenir Next Medium"/>
          <w:lang w:val="en-HK" w:eastAsia="zh-TW"/>
        </w:rPr>
        <w:t xml:space="preserve"> </w:t>
      </w:r>
    </w:p>
    <w:p w14:paraId="3EE8EE91" w14:textId="77777777" w:rsidR="00062073" w:rsidRPr="00616957" w:rsidRDefault="00531055" w:rsidP="00062073">
      <w:pPr>
        <w:pStyle w:val="a4"/>
        <w:rPr>
          <w:rStyle w:val="a3"/>
          <w:rFonts w:ascii="Avenir Next Medium" w:hAnsi="Avenir Next Medium"/>
          <w:lang w:val="en-HK" w:eastAsia="zh-TW"/>
        </w:rPr>
      </w:pPr>
      <w:hyperlink r:id="rId12" w:history="1">
        <w:r w:rsidR="00062073" w:rsidRPr="00616957">
          <w:rPr>
            <w:rStyle w:val="a3"/>
            <w:rFonts w:ascii="Avenir Next Medium" w:hAnsi="Avenir Next Medium"/>
            <w:lang w:val="en-HK" w:eastAsia="zh-TW"/>
          </w:rPr>
          <w:t>https://www.facebook.com/honorglobal/</w:t>
        </w:r>
      </w:hyperlink>
      <w:r w:rsidR="00062073" w:rsidRPr="00616957">
        <w:rPr>
          <w:rStyle w:val="a3"/>
          <w:rFonts w:ascii="Avenir Next Medium" w:hAnsi="Avenir Next Medium"/>
          <w:lang w:val="en-HK" w:eastAsia="zh-TW"/>
        </w:rPr>
        <w:t> </w:t>
      </w:r>
    </w:p>
    <w:p w14:paraId="09150486" w14:textId="77777777" w:rsidR="00062073" w:rsidRPr="00616957" w:rsidRDefault="00531055" w:rsidP="00062073">
      <w:pPr>
        <w:pStyle w:val="a4"/>
        <w:rPr>
          <w:rStyle w:val="a3"/>
          <w:rFonts w:ascii="Avenir Next Medium" w:hAnsi="Avenir Next Medium"/>
          <w:lang w:val="en-HK" w:eastAsia="zh-TW"/>
        </w:rPr>
      </w:pPr>
      <w:hyperlink r:id="rId13" w:tgtFrame="_blank" w:history="1">
        <w:r w:rsidR="00062073" w:rsidRPr="00616957">
          <w:rPr>
            <w:rStyle w:val="a3"/>
            <w:rFonts w:ascii="Avenir Next Medium" w:hAnsi="Avenir Next Medium"/>
            <w:lang w:val="en-HK" w:eastAsia="zh-TW"/>
          </w:rPr>
          <w:t>https://twitter.com/Honorglobal</w:t>
        </w:r>
      </w:hyperlink>
      <w:r w:rsidR="00062073" w:rsidRPr="00616957">
        <w:rPr>
          <w:rStyle w:val="a3"/>
          <w:rFonts w:ascii="Avenir Next Medium" w:hAnsi="Avenir Next Medium"/>
          <w:lang w:val="en-HK" w:eastAsia="zh-TW"/>
        </w:rPr>
        <w:t> </w:t>
      </w:r>
    </w:p>
    <w:p w14:paraId="065B45FA" w14:textId="77777777" w:rsidR="00062073" w:rsidRPr="00616957" w:rsidRDefault="00531055" w:rsidP="00062073">
      <w:pPr>
        <w:pStyle w:val="a4"/>
        <w:rPr>
          <w:rStyle w:val="a3"/>
          <w:rFonts w:ascii="Avenir Next Medium" w:hAnsi="Avenir Next Medium"/>
          <w:lang w:val="en-HK" w:eastAsia="zh-TW"/>
        </w:rPr>
      </w:pPr>
      <w:hyperlink r:id="rId14" w:tgtFrame="_blank" w:history="1">
        <w:r w:rsidR="00062073" w:rsidRPr="00616957">
          <w:rPr>
            <w:rStyle w:val="a3"/>
            <w:rFonts w:ascii="Avenir Next Medium" w:hAnsi="Avenir Next Medium"/>
            <w:lang w:val="en-HK" w:eastAsia="zh-TW"/>
          </w:rPr>
          <w:t>https://www.instagram.com/honorglobal/</w:t>
        </w:r>
      </w:hyperlink>
      <w:r w:rsidR="00062073" w:rsidRPr="00616957">
        <w:rPr>
          <w:rStyle w:val="a3"/>
          <w:rFonts w:ascii="Avenir Next Medium" w:hAnsi="Avenir Next Medium"/>
          <w:lang w:val="en-HK" w:eastAsia="zh-TW"/>
        </w:rPr>
        <w:t> </w:t>
      </w:r>
    </w:p>
    <w:p w14:paraId="76982B42" w14:textId="3F4A90B8" w:rsidR="00062073" w:rsidRPr="00616957" w:rsidRDefault="00531055" w:rsidP="00062073">
      <w:pPr>
        <w:spacing w:line="276" w:lineRule="auto"/>
        <w:jc w:val="both"/>
        <w:rPr>
          <w:rStyle w:val="a3"/>
          <w:rFonts w:ascii="Avenir Next Medium" w:hAnsi="Avenir Next Medium"/>
        </w:rPr>
      </w:pPr>
      <w:hyperlink r:id="rId15" w:history="1">
        <w:r w:rsidR="00062073" w:rsidRPr="00616957">
          <w:rPr>
            <w:rStyle w:val="a3"/>
            <w:rFonts w:ascii="Avenir Next Medium" w:hAnsi="Avenir Next Medium"/>
          </w:rPr>
          <w:t>http://www.youtube.com/c/HonorOfficial</w:t>
        </w:r>
      </w:hyperlink>
      <w:r w:rsidR="00062073" w:rsidRPr="00616957">
        <w:rPr>
          <w:rStyle w:val="a3"/>
          <w:rFonts w:ascii="Avenir Next Medium" w:hAnsi="Avenir Next Medium"/>
        </w:rPr>
        <w:t xml:space="preserve"> </w:t>
      </w:r>
    </w:p>
    <w:p w14:paraId="2C7CD0F9" w14:textId="77777777" w:rsidR="004A5E8E" w:rsidRPr="00062073" w:rsidRDefault="004A5E8E"/>
    <w:sectPr w:rsidR="004A5E8E" w:rsidRPr="0006207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947ED" w14:textId="77777777" w:rsidR="00531055" w:rsidRDefault="00531055" w:rsidP="00FD69BC">
      <w:pPr>
        <w:spacing w:after="0" w:line="240" w:lineRule="auto"/>
      </w:pPr>
      <w:r>
        <w:separator/>
      </w:r>
    </w:p>
  </w:endnote>
  <w:endnote w:type="continuationSeparator" w:id="0">
    <w:p w14:paraId="29E4AC35" w14:textId="77777777" w:rsidR="00531055" w:rsidRDefault="00531055" w:rsidP="00FD6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 Next Medium">
    <w:altName w:val="Calibri"/>
    <w:charset w:val="00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247CC" w14:textId="77777777" w:rsidR="00561514" w:rsidRDefault="0056151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F1305" w14:textId="77777777" w:rsidR="00561514" w:rsidRDefault="0056151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1C697" w14:textId="77777777" w:rsidR="00561514" w:rsidRDefault="005615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F9A15" w14:textId="77777777" w:rsidR="00531055" w:rsidRDefault="00531055" w:rsidP="00FD69BC">
      <w:pPr>
        <w:spacing w:after="0" w:line="240" w:lineRule="auto"/>
      </w:pPr>
      <w:r>
        <w:separator/>
      </w:r>
    </w:p>
  </w:footnote>
  <w:footnote w:type="continuationSeparator" w:id="0">
    <w:p w14:paraId="1C726D71" w14:textId="77777777" w:rsidR="00531055" w:rsidRDefault="00531055" w:rsidP="00FD69BC">
      <w:pPr>
        <w:spacing w:after="0" w:line="240" w:lineRule="auto"/>
      </w:pPr>
      <w:r>
        <w:continuationSeparator/>
      </w:r>
    </w:p>
  </w:footnote>
  <w:footnote w:id="1">
    <w:p w14:paraId="789D128E" w14:textId="1880B60A" w:rsidR="00DE6576" w:rsidRPr="008A4BFC" w:rsidRDefault="00DE6576" w:rsidP="00E151B1">
      <w:pPr>
        <w:pStyle w:val="af2"/>
        <w:rPr>
          <w:rFonts w:ascii="Avenir Next Medium" w:hAnsi="Avenir Next Medium"/>
          <w:sz w:val="16"/>
          <w:szCs w:val="16"/>
          <w:lang w:val="en-US"/>
        </w:rPr>
      </w:pPr>
      <w:r w:rsidRPr="00E151B1">
        <w:rPr>
          <w:rStyle w:val="af4"/>
          <w:rFonts w:ascii="Avenir Next Medium" w:hAnsi="Avenir Next Medium"/>
          <w:sz w:val="16"/>
          <w:szCs w:val="16"/>
        </w:rPr>
        <w:footnoteRef/>
      </w:r>
      <w:r w:rsidRPr="008A4BFC">
        <w:rPr>
          <w:rFonts w:ascii="Avenir Next Medium" w:hAnsi="Avenir Next Medium"/>
          <w:sz w:val="16"/>
          <w:szCs w:val="16"/>
        </w:rPr>
        <w:t xml:space="preserve"> </w:t>
      </w:r>
      <w:r w:rsidRPr="008A4BFC">
        <w:rPr>
          <w:rFonts w:ascii="Avenir Next Medium" w:eastAsia="微软雅黑" w:hAnsi="Avenir Next Medium" w:cstheme="minorHAnsi"/>
          <w:sz w:val="16"/>
          <w:szCs w:val="16"/>
          <w:lang w:val="en-US" w:eastAsia="zh-CN"/>
        </w:rPr>
        <w:t>This product is NOT intended as a medical device. The measurement data and results are for reference only and are not used as a basis for diagnosis or treatment.</w:t>
      </w:r>
    </w:p>
  </w:footnote>
  <w:footnote w:id="2">
    <w:p w14:paraId="385593A8" w14:textId="7D8225DA" w:rsidR="00DE6576" w:rsidRPr="00E55929" w:rsidRDefault="00DE6576" w:rsidP="008A4BFC">
      <w:pPr>
        <w:pStyle w:val="af2"/>
        <w:rPr>
          <w:rFonts w:ascii="Avenir Next Medium" w:hAnsi="Avenir Next Medium"/>
          <w:sz w:val="16"/>
          <w:szCs w:val="16"/>
        </w:rPr>
      </w:pPr>
      <w:r w:rsidRPr="008A4BFC">
        <w:rPr>
          <w:rStyle w:val="af4"/>
          <w:rFonts w:ascii="Avenir Next Medium" w:hAnsi="Avenir Next Medium"/>
          <w:sz w:val="16"/>
          <w:szCs w:val="16"/>
        </w:rPr>
        <w:footnoteRef/>
      </w:r>
      <w:r w:rsidRPr="008A4BFC">
        <w:rPr>
          <w:rFonts w:ascii="Avenir Next Medium" w:hAnsi="Avenir Next Medium"/>
          <w:sz w:val="16"/>
          <w:szCs w:val="16"/>
        </w:rPr>
        <w:t xml:space="preserve"> </w:t>
      </w:r>
      <w:r w:rsidR="00AD1DC2" w:rsidRPr="00AD1DC2">
        <w:rPr>
          <w:rFonts w:ascii="Avenir Next Medium" w:hAnsi="Avenir Next Medium"/>
          <w:sz w:val="16"/>
          <w:szCs w:val="16"/>
        </w:rPr>
        <w:t>HONOR Band6 is not medical equipment. The measurement result can only be a personal reference, it is not for medical purpose.</w:t>
      </w:r>
      <w:r w:rsidR="00AD1DC2">
        <w:rPr>
          <w:rFonts w:ascii="Avenir Next Medium" w:hAnsi="Avenir Next Medium"/>
          <w:sz w:val="16"/>
          <w:szCs w:val="16"/>
        </w:rPr>
        <w:t xml:space="preserve"> </w:t>
      </w:r>
      <w:r w:rsidR="00E55929" w:rsidRPr="00E55929">
        <w:rPr>
          <w:rFonts w:ascii="Avenir Next Medium" w:hAnsi="Avenir Next Medium"/>
          <w:sz w:val="16"/>
          <w:szCs w:val="16"/>
        </w:rPr>
        <w:t xml:space="preserve">Blood Oxygen Level monitor is not available in Japan, </w:t>
      </w:r>
      <w:proofErr w:type="gramStart"/>
      <w:r w:rsidR="00E55929" w:rsidRPr="00E55929">
        <w:rPr>
          <w:rFonts w:ascii="Avenir Next Medium" w:hAnsi="Avenir Next Medium"/>
          <w:sz w:val="16"/>
          <w:szCs w:val="16"/>
        </w:rPr>
        <w:t>Korea</w:t>
      </w:r>
      <w:proofErr w:type="gramEnd"/>
      <w:r w:rsidR="00E55929" w:rsidRPr="00E55929">
        <w:rPr>
          <w:rFonts w:ascii="Avenir Next Medium" w:hAnsi="Avenir Next Medium"/>
          <w:sz w:val="16"/>
          <w:szCs w:val="16"/>
        </w:rPr>
        <w:t xml:space="preserve"> and Taiwan market. These functions only </w:t>
      </w:r>
      <w:r w:rsidR="00AD1DC2" w:rsidRPr="00E55929">
        <w:rPr>
          <w:rFonts w:ascii="Avenir Next Medium" w:hAnsi="Avenir Next Medium"/>
          <w:sz w:val="16"/>
          <w:szCs w:val="16"/>
        </w:rPr>
        <w:t>work</w:t>
      </w:r>
      <w:r w:rsidR="00E55929" w:rsidRPr="00E55929">
        <w:rPr>
          <w:rFonts w:ascii="Avenir Next Medium" w:hAnsi="Avenir Next Medium"/>
          <w:sz w:val="16"/>
          <w:szCs w:val="16"/>
        </w:rPr>
        <w:t xml:space="preserve"> with the Health App.</w:t>
      </w:r>
    </w:p>
  </w:footnote>
  <w:footnote w:id="3">
    <w:p w14:paraId="0ADE543C" w14:textId="6601E6AC" w:rsidR="00DE6576" w:rsidRPr="008A4BFC" w:rsidRDefault="00DE6576">
      <w:pPr>
        <w:pStyle w:val="af2"/>
        <w:rPr>
          <w:rFonts w:ascii="Avenir Next Medium" w:hAnsi="Avenir Next Medium"/>
          <w:sz w:val="16"/>
          <w:szCs w:val="16"/>
        </w:rPr>
      </w:pPr>
      <w:r w:rsidRPr="008A4BFC">
        <w:rPr>
          <w:rStyle w:val="af4"/>
          <w:rFonts w:ascii="Avenir Next Medium" w:hAnsi="Avenir Next Medium"/>
          <w:sz w:val="16"/>
          <w:szCs w:val="16"/>
        </w:rPr>
        <w:footnoteRef/>
      </w:r>
      <w:r w:rsidRPr="008A4BFC">
        <w:rPr>
          <w:rFonts w:ascii="Avenir Next Medium" w:hAnsi="Avenir Next Medium"/>
          <w:sz w:val="16"/>
          <w:szCs w:val="16"/>
        </w:rPr>
        <w:t xml:space="preserve"> Outdoor cycling mode only supports HONOR devices with </w:t>
      </w:r>
      <w:proofErr w:type="spellStart"/>
      <w:r w:rsidRPr="008A4BFC">
        <w:rPr>
          <w:rFonts w:ascii="Avenir Next Medium" w:hAnsi="Avenir Next Medium"/>
          <w:sz w:val="16"/>
          <w:szCs w:val="16"/>
        </w:rPr>
        <w:t>MagicUI</w:t>
      </w:r>
      <w:proofErr w:type="spellEnd"/>
      <w:r w:rsidRPr="008A4BFC">
        <w:rPr>
          <w:rFonts w:ascii="Avenir Next Medium" w:hAnsi="Avenir Next Medium"/>
          <w:sz w:val="16"/>
          <w:szCs w:val="16"/>
        </w:rPr>
        <w:t xml:space="preserve"> 2.0 or later and iOS devices with iOS 9.0 or later.</w:t>
      </w:r>
    </w:p>
  </w:footnote>
  <w:footnote w:id="4">
    <w:p w14:paraId="052EB235" w14:textId="1FF8DF5D" w:rsidR="00DE6576" w:rsidRPr="008A4BFC" w:rsidRDefault="00DE6576">
      <w:pPr>
        <w:pStyle w:val="af2"/>
        <w:rPr>
          <w:rFonts w:ascii="Avenir Next Medium" w:hAnsi="Avenir Next Medium"/>
          <w:sz w:val="16"/>
          <w:szCs w:val="16"/>
        </w:rPr>
      </w:pPr>
      <w:r w:rsidRPr="008A4BFC">
        <w:rPr>
          <w:rStyle w:val="af4"/>
          <w:rFonts w:ascii="Avenir Next Medium" w:hAnsi="Avenir Next Medium"/>
          <w:sz w:val="16"/>
          <w:szCs w:val="16"/>
        </w:rPr>
        <w:footnoteRef/>
      </w:r>
      <w:r w:rsidRPr="008A4BFC">
        <w:rPr>
          <w:rFonts w:ascii="Avenir Next Medium" w:hAnsi="Avenir Next Medium"/>
          <w:sz w:val="16"/>
          <w:szCs w:val="16"/>
        </w:rPr>
        <w:t xml:space="preserve"> Battery data is based on test results in HONOR labs. Please refer to HONOR testing environment: </w:t>
      </w:r>
    </w:p>
    <w:p w14:paraId="19D32C51" w14:textId="6B7741C4" w:rsidR="00DE6576" w:rsidRPr="00E151B1" w:rsidRDefault="00DE6576">
      <w:pPr>
        <w:pStyle w:val="Default"/>
        <w:rPr>
          <w:rFonts w:ascii="Avenir Next Medium" w:eastAsia="微软雅黑" w:hAnsi="Avenir Next Medium" w:cstheme="minorHAnsi"/>
          <w:color w:val="auto"/>
          <w:sz w:val="16"/>
          <w:szCs w:val="16"/>
          <w:lang w:val="en-US" w:eastAsia="zh-CN"/>
        </w:rPr>
      </w:pPr>
      <w:r w:rsidRPr="00E151B1">
        <w:rPr>
          <w:rFonts w:ascii="Avenir Next Medium" w:eastAsia="微软雅黑" w:hAnsi="Avenir Next Medium" w:cstheme="minorHAnsi"/>
          <w:color w:val="auto"/>
          <w:sz w:val="16"/>
          <w:szCs w:val="16"/>
          <w:lang w:val="en-US" w:eastAsia="zh-CN"/>
        </w:rPr>
        <w:t>Typical usage: Heart rate monitoring is enabled; sleep tracking is enabled. Screen is checked briefly 200 times per day, 50 messages, 3 calls and 3 alarms reminding in 24 hours, and workout for 30 minutes per week.</w:t>
      </w:r>
    </w:p>
    <w:p w14:paraId="6D9479F4" w14:textId="5557EAA7" w:rsidR="00DE6576" w:rsidRPr="00C22E46" w:rsidRDefault="00DE6576">
      <w:pPr>
        <w:pStyle w:val="af2"/>
      </w:pPr>
      <w:r w:rsidRPr="00E151B1">
        <w:rPr>
          <w:rFonts w:ascii="Avenir Next Medium" w:hAnsi="Avenir Next Medium"/>
          <w:sz w:val="16"/>
          <w:szCs w:val="16"/>
        </w:rPr>
        <w:t xml:space="preserve">Heavy usage: Heart rate monitoring is enabled, </w:t>
      </w:r>
      <w:proofErr w:type="spellStart"/>
      <w:r w:rsidRPr="00E151B1">
        <w:rPr>
          <w:rFonts w:ascii="Avenir Next Medium" w:hAnsi="Avenir Next Medium"/>
          <w:sz w:val="16"/>
          <w:szCs w:val="16"/>
        </w:rPr>
        <w:t>TruSleep</w:t>
      </w:r>
      <w:proofErr w:type="spellEnd"/>
      <w:r w:rsidRPr="00E151B1">
        <w:rPr>
          <w:rFonts w:ascii="Avenir Next Medium" w:hAnsi="Avenir Next Medium"/>
          <w:sz w:val="16"/>
          <w:szCs w:val="16"/>
        </w:rPr>
        <w:t>™ is enabled. Screen is checked briefly 500 times per day, 50 messages, 3 calls and 3 alarms reminding in 24 hours, and workout for 60 minutes per week.</w:t>
      </w:r>
    </w:p>
  </w:footnote>
  <w:footnote w:id="5">
    <w:p w14:paraId="12A09C9A" w14:textId="67FCE2A1" w:rsidR="00DE6576" w:rsidRPr="005C776B" w:rsidRDefault="00DE6576">
      <w:pPr>
        <w:pStyle w:val="af2"/>
        <w:rPr>
          <w:sz w:val="16"/>
          <w:szCs w:val="16"/>
          <w:lang w:val="en-US"/>
        </w:rPr>
      </w:pPr>
      <w:r w:rsidRPr="00C9135D">
        <w:rPr>
          <w:rStyle w:val="af4"/>
          <w:rFonts w:ascii="Avenir Next Medium" w:hAnsi="Avenir Next Medium"/>
          <w:sz w:val="16"/>
          <w:szCs w:val="16"/>
        </w:rPr>
        <w:footnoteRef/>
      </w:r>
      <w:r w:rsidRPr="00C9135D">
        <w:rPr>
          <w:rFonts w:ascii="Avenir Next Medium" w:hAnsi="Avenir Next Medium"/>
          <w:sz w:val="16"/>
          <w:szCs w:val="16"/>
        </w:rPr>
        <w:t xml:space="preserve"> </w:t>
      </w:r>
      <w:r>
        <w:rPr>
          <w:rFonts w:ascii="Avenir Next Medium" w:hAnsi="Avenir Next Medium"/>
          <w:sz w:val="16"/>
          <w:szCs w:val="16"/>
        </w:rPr>
        <w:t xml:space="preserve">Data from HONOR internal laboratories. Actual charging rate may vary due to different environments and situations. </w:t>
      </w:r>
      <w:r w:rsidRPr="006178CC">
        <w:rPr>
          <w:rFonts w:ascii="Avenir Next Medium" w:hAnsi="Avenir Next Medium"/>
          <w:sz w:val="16"/>
          <w:szCs w:val="16"/>
        </w:rPr>
        <w:t xml:space="preserve"> </w:t>
      </w:r>
    </w:p>
  </w:footnote>
  <w:footnote w:id="6">
    <w:p w14:paraId="329AC439" w14:textId="77777777" w:rsidR="00DE6576" w:rsidRPr="005C776B" w:rsidRDefault="00DE6576">
      <w:pPr>
        <w:pStyle w:val="af2"/>
        <w:rPr>
          <w:rFonts w:ascii="Avenir Next Medium" w:hAnsi="Avenir Next Medium"/>
          <w:sz w:val="16"/>
          <w:szCs w:val="16"/>
          <w:lang w:val="en-US"/>
        </w:rPr>
      </w:pPr>
      <w:r w:rsidRPr="005C776B">
        <w:rPr>
          <w:rStyle w:val="af4"/>
          <w:rFonts w:ascii="Avenir Next Medium" w:hAnsi="Avenir Next Medium"/>
          <w:sz w:val="16"/>
          <w:szCs w:val="16"/>
        </w:rPr>
        <w:footnoteRef/>
      </w:r>
      <w:r w:rsidRPr="005C776B">
        <w:rPr>
          <w:rFonts w:ascii="Avenir Next Medium" w:hAnsi="Avenir Next Medium"/>
          <w:sz w:val="16"/>
          <w:szCs w:val="16"/>
        </w:rPr>
        <w:t xml:space="preserve"> This feature is only available with HONOR phones running </w:t>
      </w:r>
      <w:proofErr w:type="spellStart"/>
      <w:r w:rsidRPr="005C776B">
        <w:rPr>
          <w:rFonts w:ascii="Avenir Next Medium" w:hAnsi="Avenir Next Medium"/>
          <w:sz w:val="16"/>
          <w:szCs w:val="16"/>
        </w:rPr>
        <w:t>MagicUI</w:t>
      </w:r>
      <w:proofErr w:type="spellEnd"/>
      <w:r w:rsidRPr="005C776B">
        <w:rPr>
          <w:rFonts w:ascii="Avenir Next Medium" w:hAnsi="Avenir Next Medium"/>
          <w:sz w:val="16"/>
          <w:szCs w:val="16"/>
        </w:rPr>
        <w:t xml:space="preserve"> 2.0 or later.  </w:t>
      </w:r>
    </w:p>
  </w:footnote>
  <w:footnote w:id="7">
    <w:p w14:paraId="03CA9134" w14:textId="5D168A65" w:rsidR="00AD1DC2" w:rsidRPr="00482ADF" w:rsidRDefault="00AD1DC2" w:rsidP="00AD1DC2">
      <w:pPr>
        <w:pStyle w:val="af2"/>
        <w:rPr>
          <w:rFonts w:eastAsia="等线"/>
          <w:lang w:eastAsia="zh-CN"/>
        </w:rPr>
      </w:pPr>
      <w:r w:rsidRPr="005C776B">
        <w:rPr>
          <w:rStyle w:val="af4"/>
          <w:rFonts w:ascii="Avenir Next Medium" w:hAnsi="Avenir Next Medium"/>
          <w:sz w:val="16"/>
          <w:szCs w:val="16"/>
        </w:rPr>
        <w:footnoteRef/>
      </w:r>
      <w:r w:rsidR="005851DF">
        <w:rPr>
          <w:rFonts w:ascii="Avenir Next Medium" w:hAnsi="Avenir Next Medium"/>
          <w:sz w:val="16"/>
          <w:szCs w:val="16"/>
        </w:rPr>
        <w:t xml:space="preserve"> </w:t>
      </w:r>
      <w:r w:rsidRPr="00B77BFF">
        <w:rPr>
          <w:rFonts w:ascii="Avenir Next Medium" w:hAnsi="Avenir Next Medium"/>
          <w:sz w:val="16"/>
          <w:szCs w:val="16"/>
        </w:rPr>
        <w:t xml:space="preserve">Music playback feature is not available on iOS devices and some smart features </w:t>
      </w:r>
      <w:r>
        <w:rPr>
          <w:rFonts w:ascii="Avenir Next Medium" w:hAnsi="Avenir Next Medium"/>
          <w:sz w:val="16"/>
          <w:szCs w:val="16"/>
        </w:rPr>
        <w:t>may</w:t>
      </w:r>
      <w:r w:rsidRPr="00B77BFF">
        <w:rPr>
          <w:rFonts w:ascii="Avenir Next Medium" w:hAnsi="Avenir Next Medium"/>
          <w:sz w:val="16"/>
          <w:szCs w:val="16"/>
        </w:rPr>
        <w:t xml:space="preserve"> only</w:t>
      </w:r>
      <w:r>
        <w:rPr>
          <w:rFonts w:ascii="Avenir Next Medium" w:hAnsi="Avenir Next Medium"/>
          <w:sz w:val="16"/>
          <w:szCs w:val="16"/>
        </w:rPr>
        <w:t xml:space="preserve"> be</w:t>
      </w:r>
      <w:r w:rsidRPr="00B77BFF">
        <w:rPr>
          <w:rFonts w:ascii="Avenir Next Medium" w:hAnsi="Avenir Next Medium"/>
          <w:sz w:val="16"/>
          <w:szCs w:val="16"/>
        </w:rPr>
        <w:t xml:space="preserve"> supported by HONOR phones with Magic UI </w:t>
      </w:r>
      <w:r w:rsidRPr="00482ADF">
        <w:rPr>
          <w:rFonts w:ascii="Avenir Next Medium" w:hAnsi="Avenir Next Medium"/>
          <w:sz w:val="16"/>
          <w:szCs w:val="16"/>
        </w:rPr>
        <w:t>2.0 or later.</w:t>
      </w:r>
    </w:p>
  </w:footnote>
  <w:footnote w:id="8">
    <w:p w14:paraId="502992C1" w14:textId="44C82BDE" w:rsidR="005851DF" w:rsidRPr="005851DF" w:rsidRDefault="005851DF">
      <w:pPr>
        <w:pStyle w:val="af2"/>
        <w:rPr>
          <w:rFonts w:eastAsia="等线"/>
          <w:lang w:eastAsia="zh-CN"/>
        </w:rPr>
      </w:pPr>
      <w:r w:rsidRPr="00482ADF">
        <w:rPr>
          <w:rStyle w:val="af4"/>
          <w:rFonts w:ascii="Avenir Next Medium" w:hAnsi="Avenir Next Medium"/>
          <w:sz w:val="16"/>
          <w:szCs w:val="16"/>
        </w:rPr>
        <w:footnoteRef/>
      </w:r>
      <w:r w:rsidRPr="00482ADF">
        <w:rPr>
          <w:rFonts w:ascii="Avenir Next Medium" w:hAnsi="Avenir Next Medium"/>
          <w:sz w:val="16"/>
          <w:szCs w:val="16"/>
        </w:rPr>
        <w:t xml:space="preserve"> On-sale date may vary from country to country, please contact HONOR team for more details.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AE428" w14:textId="77777777" w:rsidR="00561514" w:rsidRDefault="0056151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4DDE8" w14:textId="79951248" w:rsidR="00DE6576" w:rsidRDefault="00DE657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C7387" w14:textId="77777777" w:rsidR="00561514" w:rsidRDefault="0056151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C001D"/>
    <w:multiLevelType w:val="hybridMultilevel"/>
    <w:tmpl w:val="1CA42224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F4B6C"/>
    <w:multiLevelType w:val="hybridMultilevel"/>
    <w:tmpl w:val="5B507920"/>
    <w:lvl w:ilvl="0" w:tplc="5750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426F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82E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BCEB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AC7E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F4AD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405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4A62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E465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54491A"/>
    <w:multiLevelType w:val="hybridMultilevel"/>
    <w:tmpl w:val="551C84CE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B0446"/>
    <w:multiLevelType w:val="hybridMultilevel"/>
    <w:tmpl w:val="33E085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67D5BDB"/>
    <w:multiLevelType w:val="hybridMultilevel"/>
    <w:tmpl w:val="48787646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0D79F8"/>
    <w:multiLevelType w:val="hybridMultilevel"/>
    <w:tmpl w:val="DE702CF6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xushizheng 90000556">
    <w15:presenceInfo w15:providerId="AD" w15:userId="S-1-5-21-3021088408-2350167308-3353667176-241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48"/>
    <w:rsid w:val="000105F2"/>
    <w:rsid w:val="00020C15"/>
    <w:rsid w:val="00026145"/>
    <w:rsid w:val="000317D5"/>
    <w:rsid w:val="000330B9"/>
    <w:rsid w:val="000336B0"/>
    <w:rsid w:val="00036D3B"/>
    <w:rsid w:val="00057A0A"/>
    <w:rsid w:val="00060299"/>
    <w:rsid w:val="0006192A"/>
    <w:rsid w:val="00061EAC"/>
    <w:rsid w:val="00061F99"/>
    <w:rsid w:val="00062073"/>
    <w:rsid w:val="00072A31"/>
    <w:rsid w:val="00072DEA"/>
    <w:rsid w:val="00076332"/>
    <w:rsid w:val="000764FB"/>
    <w:rsid w:val="00095FFF"/>
    <w:rsid w:val="000B3C5C"/>
    <w:rsid w:val="000B6897"/>
    <w:rsid w:val="000B7D7D"/>
    <w:rsid w:val="000C2725"/>
    <w:rsid w:val="000C4EC1"/>
    <w:rsid w:val="000D7B7A"/>
    <w:rsid w:val="000E2DA5"/>
    <w:rsid w:val="000F740C"/>
    <w:rsid w:val="001017FB"/>
    <w:rsid w:val="00105D23"/>
    <w:rsid w:val="0010725E"/>
    <w:rsid w:val="0011441B"/>
    <w:rsid w:val="001331A8"/>
    <w:rsid w:val="0014319C"/>
    <w:rsid w:val="00146857"/>
    <w:rsid w:val="00147463"/>
    <w:rsid w:val="00147A56"/>
    <w:rsid w:val="0017189C"/>
    <w:rsid w:val="00171D85"/>
    <w:rsid w:val="00182258"/>
    <w:rsid w:val="001A0EAF"/>
    <w:rsid w:val="001A210A"/>
    <w:rsid w:val="001C290C"/>
    <w:rsid w:val="001C72EA"/>
    <w:rsid w:val="001E0848"/>
    <w:rsid w:val="001E6257"/>
    <w:rsid w:val="001F5379"/>
    <w:rsid w:val="00203A49"/>
    <w:rsid w:val="002222E6"/>
    <w:rsid w:val="0022667C"/>
    <w:rsid w:val="00235BFE"/>
    <w:rsid w:val="00245460"/>
    <w:rsid w:val="00250B33"/>
    <w:rsid w:val="0025251E"/>
    <w:rsid w:val="00255285"/>
    <w:rsid w:val="00270C7B"/>
    <w:rsid w:val="00275D2F"/>
    <w:rsid w:val="002818BE"/>
    <w:rsid w:val="00284FFC"/>
    <w:rsid w:val="002941A9"/>
    <w:rsid w:val="002A6375"/>
    <w:rsid w:val="002B67EA"/>
    <w:rsid w:val="002C529A"/>
    <w:rsid w:val="002D6F99"/>
    <w:rsid w:val="002E5A45"/>
    <w:rsid w:val="002E7E8D"/>
    <w:rsid w:val="002F3834"/>
    <w:rsid w:val="00304342"/>
    <w:rsid w:val="003053C0"/>
    <w:rsid w:val="00316CEF"/>
    <w:rsid w:val="003259FC"/>
    <w:rsid w:val="00335184"/>
    <w:rsid w:val="003351E0"/>
    <w:rsid w:val="0033591F"/>
    <w:rsid w:val="00350245"/>
    <w:rsid w:val="0035117F"/>
    <w:rsid w:val="00361890"/>
    <w:rsid w:val="00361D53"/>
    <w:rsid w:val="00365C2D"/>
    <w:rsid w:val="00365DC0"/>
    <w:rsid w:val="00367AFC"/>
    <w:rsid w:val="00382EDD"/>
    <w:rsid w:val="00383D04"/>
    <w:rsid w:val="003971E6"/>
    <w:rsid w:val="003A2A17"/>
    <w:rsid w:val="003A2D33"/>
    <w:rsid w:val="003C4134"/>
    <w:rsid w:val="003D2895"/>
    <w:rsid w:val="003F1474"/>
    <w:rsid w:val="003F1926"/>
    <w:rsid w:val="003F242B"/>
    <w:rsid w:val="004026B7"/>
    <w:rsid w:val="00414DBB"/>
    <w:rsid w:val="004319A5"/>
    <w:rsid w:val="0043439B"/>
    <w:rsid w:val="004438DB"/>
    <w:rsid w:val="00443F9A"/>
    <w:rsid w:val="00461476"/>
    <w:rsid w:val="00465EDF"/>
    <w:rsid w:val="00467DC7"/>
    <w:rsid w:val="00477D97"/>
    <w:rsid w:val="00482ADF"/>
    <w:rsid w:val="004A5E8E"/>
    <w:rsid w:val="004D1967"/>
    <w:rsid w:val="004D35E6"/>
    <w:rsid w:val="004D76E9"/>
    <w:rsid w:val="004E206B"/>
    <w:rsid w:val="004F4882"/>
    <w:rsid w:val="00511920"/>
    <w:rsid w:val="00531055"/>
    <w:rsid w:val="00531150"/>
    <w:rsid w:val="00545203"/>
    <w:rsid w:val="005537F7"/>
    <w:rsid w:val="00561514"/>
    <w:rsid w:val="005851DF"/>
    <w:rsid w:val="00594573"/>
    <w:rsid w:val="005951A6"/>
    <w:rsid w:val="005A682A"/>
    <w:rsid w:val="005B46AA"/>
    <w:rsid w:val="005B4F06"/>
    <w:rsid w:val="005B7611"/>
    <w:rsid w:val="005C2E17"/>
    <w:rsid w:val="005C776B"/>
    <w:rsid w:val="0060032F"/>
    <w:rsid w:val="00605ABC"/>
    <w:rsid w:val="00606776"/>
    <w:rsid w:val="00616957"/>
    <w:rsid w:val="006212CE"/>
    <w:rsid w:val="00625F45"/>
    <w:rsid w:val="00627244"/>
    <w:rsid w:val="00627379"/>
    <w:rsid w:val="00630353"/>
    <w:rsid w:val="00630728"/>
    <w:rsid w:val="006337D3"/>
    <w:rsid w:val="00637068"/>
    <w:rsid w:val="00637439"/>
    <w:rsid w:val="006438F1"/>
    <w:rsid w:val="00644AFA"/>
    <w:rsid w:val="00651CE5"/>
    <w:rsid w:val="00662F97"/>
    <w:rsid w:val="0067356F"/>
    <w:rsid w:val="006828C8"/>
    <w:rsid w:val="00682CA2"/>
    <w:rsid w:val="006D4606"/>
    <w:rsid w:val="006D5825"/>
    <w:rsid w:val="006D674F"/>
    <w:rsid w:val="006E285F"/>
    <w:rsid w:val="006E7091"/>
    <w:rsid w:val="006F7721"/>
    <w:rsid w:val="00705D91"/>
    <w:rsid w:val="00711DE1"/>
    <w:rsid w:val="00721983"/>
    <w:rsid w:val="00722B5E"/>
    <w:rsid w:val="00727869"/>
    <w:rsid w:val="007339C2"/>
    <w:rsid w:val="00750B68"/>
    <w:rsid w:val="00753476"/>
    <w:rsid w:val="00754B8C"/>
    <w:rsid w:val="00756015"/>
    <w:rsid w:val="007668E6"/>
    <w:rsid w:val="007703B5"/>
    <w:rsid w:val="00777FEF"/>
    <w:rsid w:val="00782FA5"/>
    <w:rsid w:val="00784C5D"/>
    <w:rsid w:val="00785273"/>
    <w:rsid w:val="007A27ED"/>
    <w:rsid w:val="007B034A"/>
    <w:rsid w:val="007B3E53"/>
    <w:rsid w:val="007C2F80"/>
    <w:rsid w:val="007D6FF5"/>
    <w:rsid w:val="007F49B5"/>
    <w:rsid w:val="0080116E"/>
    <w:rsid w:val="008029BE"/>
    <w:rsid w:val="00810BA2"/>
    <w:rsid w:val="00814D18"/>
    <w:rsid w:val="008473B7"/>
    <w:rsid w:val="00851FEA"/>
    <w:rsid w:val="00852CFC"/>
    <w:rsid w:val="00856EFD"/>
    <w:rsid w:val="008601DB"/>
    <w:rsid w:val="00864A08"/>
    <w:rsid w:val="00866339"/>
    <w:rsid w:val="00871A11"/>
    <w:rsid w:val="00884093"/>
    <w:rsid w:val="00887582"/>
    <w:rsid w:val="008A0539"/>
    <w:rsid w:val="008A4BFC"/>
    <w:rsid w:val="008B215F"/>
    <w:rsid w:val="008C0987"/>
    <w:rsid w:val="008D1D0A"/>
    <w:rsid w:val="008D2870"/>
    <w:rsid w:val="008D5FDB"/>
    <w:rsid w:val="008F4A2D"/>
    <w:rsid w:val="008F556D"/>
    <w:rsid w:val="00933F06"/>
    <w:rsid w:val="009402BF"/>
    <w:rsid w:val="009412BB"/>
    <w:rsid w:val="00951395"/>
    <w:rsid w:val="0095599C"/>
    <w:rsid w:val="009714B7"/>
    <w:rsid w:val="00976262"/>
    <w:rsid w:val="0098343C"/>
    <w:rsid w:val="00984ACC"/>
    <w:rsid w:val="009858CD"/>
    <w:rsid w:val="009967F4"/>
    <w:rsid w:val="009A24C1"/>
    <w:rsid w:val="009B6468"/>
    <w:rsid w:val="009C281B"/>
    <w:rsid w:val="009C7674"/>
    <w:rsid w:val="009E2B96"/>
    <w:rsid w:val="009E4B61"/>
    <w:rsid w:val="009F0003"/>
    <w:rsid w:val="00A045C4"/>
    <w:rsid w:val="00A122B5"/>
    <w:rsid w:val="00A23A65"/>
    <w:rsid w:val="00A352DC"/>
    <w:rsid w:val="00A65F05"/>
    <w:rsid w:val="00A67A4E"/>
    <w:rsid w:val="00A76F0F"/>
    <w:rsid w:val="00A843FE"/>
    <w:rsid w:val="00A951E1"/>
    <w:rsid w:val="00A97F9A"/>
    <w:rsid w:val="00AB33A8"/>
    <w:rsid w:val="00AC3F4D"/>
    <w:rsid w:val="00AD1DC2"/>
    <w:rsid w:val="00AE1BA8"/>
    <w:rsid w:val="00AE3582"/>
    <w:rsid w:val="00AF48BA"/>
    <w:rsid w:val="00AF5F31"/>
    <w:rsid w:val="00B00B2B"/>
    <w:rsid w:val="00B01A1C"/>
    <w:rsid w:val="00B20897"/>
    <w:rsid w:val="00B33B9A"/>
    <w:rsid w:val="00B4065D"/>
    <w:rsid w:val="00B4114E"/>
    <w:rsid w:val="00B434A6"/>
    <w:rsid w:val="00B46A8C"/>
    <w:rsid w:val="00B50179"/>
    <w:rsid w:val="00B70DB5"/>
    <w:rsid w:val="00B72B83"/>
    <w:rsid w:val="00B76207"/>
    <w:rsid w:val="00B77BFF"/>
    <w:rsid w:val="00B82D9B"/>
    <w:rsid w:val="00B86FAC"/>
    <w:rsid w:val="00B90857"/>
    <w:rsid w:val="00B92A7E"/>
    <w:rsid w:val="00BD1D95"/>
    <w:rsid w:val="00BD29C5"/>
    <w:rsid w:val="00BE0CD3"/>
    <w:rsid w:val="00BE1A67"/>
    <w:rsid w:val="00BE77B5"/>
    <w:rsid w:val="00BF1826"/>
    <w:rsid w:val="00BF6E9A"/>
    <w:rsid w:val="00C0597A"/>
    <w:rsid w:val="00C22E46"/>
    <w:rsid w:val="00C2722F"/>
    <w:rsid w:val="00C42964"/>
    <w:rsid w:val="00C50F37"/>
    <w:rsid w:val="00C55FF8"/>
    <w:rsid w:val="00C65FD4"/>
    <w:rsid w:val="00C72312"/>
    <w:rsid w:val="00C833E7"/>
    <w:rsid w:val="00C9135D"/>
    <w:rsid w:val="00C96E72"/>
    <w:rsid w:val="00CA2ABF"/>
    <w:rsid w:val="00CA30B3"/>
    <w:rsid w:val="00CA4780"/>
    <w:rsid w:val="00CA75B9"/>
    <w:rsid w:val="00CC3173"/>
    <w:rsid w:val="00CC430D"/>
    <w:rsid w:val="00CE5B5F"/>
    <w:rsid w:val="00CF3C4D"/>
    <w:rsid w:val="00CF40F3"/>
    <w:rsid w:val="00CF5516"/>
    <w:rsid w:val="00D0041D"/>
    <w:rsid w:val="00D01C61"/>
    <w:rsid w:val="00D1639B"/>
    <w:rsid w:val="00D266ED"/>
    <w:rsid w:val="00D44E22"/>
    <w:rsid w:val="00D45CC2"/>
    <w:rsid w:val="00D461F8"/>
    <w:rsid w:val="00D468F5"/>
    <w:rsid w:val="00D4698F"/>
    <w:rsid w:val="00D54ED6"/>
    <w:rsid w:val="00D55B3E"/>
    <w:rsid w:val="00D6243D"/>
    <w:rsid w:val="00D634F1"/>
    <w:rsid w:val="00D8350F"/>
    <w:rsid w:val="00DA0A1B"/>
    <w:rsid w:val="00DE254B"/>
    <w:rsid w:val="00DE48B7"/>
    <w:rsid w:val="00DE6576"/>
    <w:rsid w:val="00E067A7"/>
    <w:rsid w:val="00E14AC8"/>
    <w:rsid w:val="00E151B1"/>
    <w:rsid w:val="00E157F1"/>
    <w:rsid w:val="00E15AC7"/>
    <w:rsid w:val="00E31D6F"/>
    <w:rsid w:val="00E342DA"/>
    <w:rsid w:val="00E351FF"/>
    <w:rsid w:val="00E36FDC"/>
    <w:rsid w:val="00E47A85"/>
    <w:rsid w:val="00E55929"/>
    <w:rsid w:val="00E64155"/>
    <w:rsid w:val="00E6703E"/>
    <w:rsid w:val="00E81E7E"/>
    <w:rsid w:val="00E95652"/>
    <w:rsid w:val="00EC205C"/>
    <w:rsid w:val="00EC7156"/>
    <w:rsid w:val="00EC792E"/>
    <w:rsid w:val="00EE7F3F"/>
    <w:rsid w:val="00F03370"/>
    <w:rsid w:val="00F06333"/>
    <w:rsid w:val="00F315F8"/>
    <w:rsid w:val="00F338F8"/>
    <w:rsid w:val="00F35F79"/>
    <w:rsid w:val="00F46BE1"/>
    <w:rsid w:val="00F54FD0"/>
    <w:rsid w:val="00F6226D"/>
    <w:rsid w:val="00F7314F"/>
    <w:rsid w:val="00F810F6"/>
    <w:rsid w:val="00FC0F83"/>
    <w:rsid w:val="00FD6266"/>
    <w:rsid w:val="00FD69BC"/>
    <w:rsid w:val="00FF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A0895C"/>
  <w15:chartTrackingRefBased/>
  <w15:docId w15:val="{38D0DECD-3D00-46DC-817B-52802B2E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2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rsid w:val="000620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val="en-US" w:eastAsia="zh-CN"/>
    </w:rPr>
  </w:style>
  <w:style w:type="character" w:styleId="a3">
    <w:name w:val="Hyperlink"/>
    <w:basedOn w:val="a0"/>
    <w:uiPriority w:val="99"/>
    <w:unhideWhenUsed/>
    <w:rsid w:val="00062073"/>
    <w:rPr>
      <w:color w:val="0563C1"/>
      <w:u w:val="single"/>
    </w:rPr>
  </w:style>
  <w:style w:type="character" w:customStyle="1" w:styleId="Hyperlink1">
    <w:name w:val="Hyperlink.1"/>
    <w:basedOn w:val="a0"/>
    <w:rsid w:val="00062073"/>
    <w:rPr>
      <w:rFonts w:ascii="Calibri" w:hAnsi="Calibri" w:cs="Calibri" w:hint="default"/>
      <w:color w:val="0000FF"/>
      <w:u w:val="single"/>
    </w:rPr>
  </w:style>
  <w:style w:type="paragraph" w:styleId="a4">
    <w:name w:val="No Spacing"/>
    <w:uiPriority w:val="1"/>
    <w:qFormat/>
    <w:rsid w:val="00062073"/>
    <w:pPr>
      <w:spacing w:after="0" w:line="240" w:lineRule="auto"/>
    </w:pPr>
    <w:rPr>
      <w:lang w:val="en-US" w:eastAsia="zh-CN"/>
    </w:rPr>
  </w:style>
  <w:style w:type="paragraph" w:styleId="a5">
    <w:name w:val="Balloon Text"/>
    <w:basedOn w:val="a"/>
    <w:link w:val="a6"/>
    <w:uiPriority w:val="99"/>
    <w:semiHidden/>
    <w:unhideWhenUsed/>
    <w:rsid w:val="002B6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2B67E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D69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rsid w:val="00FD69BC"/>
  </w:style>
  <w:style w:type="paragraph" w:styleId="a9">
    <w:name w:val="footer"/>
    <w:basedOn w:val="a"/>
    <w:link w:val="aa"/>
    <w:uiPriority w:val="99"/>
    <w:unhideWhenUsed/>
    <w:rsid w:val="00FD69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rsid w:val="00FD69BC"/>
  </w:style>
  <w:style w:type="character" w:styleId="ab">
    <w:name w:val="annotation reference"/>
    <w:basedOn w:val="a0"/>
    <w:uiPriority w:val="99"/>
    <w:semiHidden/>
    <w:unhideWhenUsed/>
    <w:rsid w:val="00884093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884093"/>
    <w:pPr>
      <w:spacing w:line="240" w:lineRule="auto"/>
    </w:pPr>
    <w:rPr>
      <w:sz w:val="20"/>
      <w:szCs w:val="20"/>
      <w:lang w:val="en-US" w:eastAsia="zh-CN"/>
    </w:rPr>
  </w:style>
  <w:style w:type="character" w:customStyle="1" w:styleId="ad">
    <w:name w:val="批注文字 字符"/>
    <w:basedOn w:val="a0"/>
    <w:link w:val="ac"/>
    <w:uiPriority w:val="99"/>
    <w:rsid w:val="00884093"/>
    <w:rPr>
      <w:sz w:val="20"/>
      <w:szCs w:val="20"/>
      <w:lang w:val="en-US" w:eastAsia="zh-CN"/>
    </w:rPr>
  </w:style>
  <w:style w:type="paragraph" w:styleId="ae">
    <w:name w:val="List Paragraph"/>
    <w:aliases w:val="numbered,Paragraphe de liste1,Bulletr List Paragraph,列出段落1,Bullet List,FooterText,List Paragraph1,List Paragraph21,List Paragraph11,Parágrafo da Lista1,Párrafo de lista1,リスト段落1,Listeafsnit1,リスト段落,Plan,Fo,List Paragraph2,Bullet list"/>
    <w:basedOn w:val="a"/>
    <w:link w:val="af"/>
    <w:uiPriority w:val="34"/>
    <w:qFormat/>
    <w:rsid w:val="001331A8"/>
    <w:pPr>
      <w:ind w:left="720"/>
      <w:contextualSpacing/>
    </w:pPr>
  </w:style>
  <w:style w:type="character" w:customStyle="1" w:styleId="af">
    <w:name w:val="列表段落 字符"/>
    <w:aliases w:val="numbered 字符,Paragraphe de liste1 字符,Bulletr List Paragraph 字符,列出段落1 字符,Bullet List 字符,FooterText 字符,List Paragraph1 字符,List Paragraph21 字符,List Paragraph11 字符,Parágrafo da Lista1 字符,Párrafo de lista1 字符,リスト段落1 字符,Listeafsnit1 字符,リスト段落 字符,Plan 字符"/>
    <w:link w:val="ae"/>
    <w:uiPriority w:val="34"/>
    <w:qFormat/>
    <w:locked/>
    <w:rsid w:val="001331A8"/>
  </w:style>
  <w:style w:type="paragraph" w:styleId="af0">
    <w:name w:val="annotation subject"/>
    <w:basedOn w:val="ac"/>
    <w:next w:val="ac"/>
    <w:link w:val="af1"/>
    <w:uiPriority w:val="99"/>
    <w:semiHidden/>
    <w:unhideWhenUsed/>
    <w:rsid w:val="003971E6"/>
    <w:rPr>
      <w:b/>
      <w:bCs/>
      <w:lang w:val="en-HK" w:eastAsia="zh-TW"/>
    </w:rPr>
  </w:style>
  <w:style w:type="character" w:customStyle="1" w:styleId="af1">
    <w:name w:val="批注主题 字符"/>
    <w:basedOn w:val="ad"/>
    <w:link w:val="af0"/>
    <w:uiPriority w:val="99"/>
    <w:semiHidden/>
    <w:rsid w:val="003971E6"/>
    <w:rPr>
      <w:b/>
      <w:bCs/>
      <w:sz w:val="20"/>
      <w:szCs w:val="20"/>
      <w:lang w:val="en-US" w:eastAsia="zh-CN"/>
    </w:rPr>
  </w:style>
  <w:style w:type="paragraph" w:styleId="af2">
    <w:name w:val="footnote text"/>
    <w:basedOn w:val="a"/>
    <w:link w:val="af3"/>
    <w:uiPriority w:val="99"/>
    <w:unhideWhenUsed/>
    <w:rsid w:val="00A97F9A"/>
    <w:pPr>
      <w:spacing w:after="0" w:line="240" w:lineRule="auto"/>
    </w:pPr>
    <w:rPr>
      <w:sz w:val="20"/>
      <w:szCs w:val="20"/>
    </w:rPr>
  </w:style>
  <w:style w:type="character" w:customStyle="1" w:styleId="af3">
    <w:name w:val="脚注文本 字符"/>
    <w:basedOn w:val="a0"/>
    <w:link w:val="af2"/>
    <w:uiPriority w:val="99"/>
    <w:rsid w:val="00A97F9A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A97F9A"/>
    <w:rPr>
      <w:vertAlign w:val="superscript"/>
    </w:rPr>
  </w:style>
  <w:style w:type="paragraph" w:customStyle="1" w:styleId="Default">
    <w:name w:val="Default"/>
    <w:rsid w:val="00C9135D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782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87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4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75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7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575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9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9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ldefense.proofpoint.com/v2/url?u=https-3A__twitter.com_Honorglobal&amp;d=DwMFAg&amp;c=qwStF0e4-YFyvjCeML3ehA&amp;r=AUH-JyATnse0bR8BChWzsAd9IRCKBzvs7s57gVnDgnI&amp;m=IRjlVeb32JtGELuQWAoddl2TYBd34hmTyr8BkmSrIjM&amp;s=z6NkDSbQ0MPxuJwYRWb3QCaa5auCIx65St-iTYSD0rY&amp;e=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ldefense.proofpoint.com/v2/url?u=http-3A__community.hihonor.com_&amp;d=DwMFaQ&amp;c=qwStF0e4-YFyvjCeML3ehA&amp;r=EtGuRW7LLM5nzwnv-_cZaUjudoo43EcjqaGyuvJ_p7Y&amp;m=l2i3Z1WCUytDhDO9I2iX2dTCr714vYcXBVnbnvocjno&amp;s=Ph4PaUUO8qlqJti-EHux2Rvn1NUIQtgpQYi0eYKbPyc&amp;e=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c/HonorOfficial" TargetMode="External"/><Relationship Id="rId23" Type="http://schemas.microsoft.com/office/2011/relationships/people" Target="people.xml"/><Relationship Id="rId10" Type="http://schemas.openxmlformats.org/officeDocument/2006/relationships/hyperlink" Target="mailto:newsroom@hihonor.com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urldefense.proofpoint.com/v2/url?u=http-3A__www.hihonor.com_&amp;d=DwMFAg&amp;c=qwStF0e4-YFyvjCeML3ehA&amp;r=AUH-JyATnse0bR8BChWzsAd9IRCKBzvs7s57gVnDgnI&amp;m=IRjlVeb32JtGELuQWAoddl2TYBd34hmTyr8BkmSrIjM&amp;s=qxscmlebC4uAPZ49wzy542y3xiyRdWHKcYr5ISs_qDE&amp;e=" TargetMode="External"/><Relationship Id="rId14" Type="http://schemas.openxmlformats.org/officeDocument/2006/relationships/hyperlink" Target="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18642-7BA0-4FBC-9062-13F623E92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4013</TotalTime>
  <Pages>3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Charmmy</dc:creator>
  <cp:keywords/>
  <dc:description/>
  <cp:lastModifiedBy>Yao Sun</cp:lastModifiedBy>
  <cp:revision>43</cp:revision>
  <dcterms:created xsi:type="dcterms:W3CDTF">2021-03-05T07:34:00Z</dcterms:created>
  <dcterms:modified xsi:type="dcterms:W3CDTF">2021-03-25T08:33:00Z</dcterms:modified>
</cp:coreProperties>
</file>